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52DAA" w14:textId="77777777" w:rsidR="002A1316" w:rsidRPr="00D6623D" w:rsidRDefault="002A1316">
      <w:pPr>
        <w:pStyle w:val="Title"/>
        <w:rPr>
          <w:sz w:val="22"/>
          <w:szCs w:val="22"/>
        </w:rPr>
      </w:pPr>
      <w:r w:rsidRPr="00D6623D">
        <w:rPr>
          <w:sz w:val="22"/>
          <w:szCs w:val="22"/>
        </w:rPr>
        <w:t xml:space="preserve">Statutory Accounting Principles </w:t>
      </w:r>
      <w:r w:rsidR="00C6544D" w:rsidRPr="00D6623D">
        <w:rPr>
          <w:sz w:val="22"/>
          <w:szCs w:val="22"/>
        </w:rPr>
        <w:t xml:space="preserve">(E) </w:t>
      </w:r>
      <w:r w:rsidRPr="00D6623D">
        <w:rPr>
          <w:sz w:val="22"/>
          <w:szCs w:val="22"/>
        </w:rPr>
        <w:t>Working Group</w:t>
      </w:r>
    </w:p>
    <w:p w14:paraId="5E8586D5" w14:textId="77777777" w:rsidR="002A1316" w:rsidRPr="00D6623D" w:rsidRDefault="002A1316">
      <w:pPr>
        <w:jc w:val="center"/>
        <w:rPr>
          <w:b/>
          <w:sz w:val="22"/>
          <w:szCs w:val="22"/>
        </w:rPr>
      </w:pPr>
      <w:r w:rsidRPr="00D6623D">
        <w:rPr>
          <w:b/>
          <w:sz w:val="22"/>
          <w:szCs w:val="22"/>
        </w:rPr>
        <w:t>Maintenance Agenda Submission Form</w:t>
      </w:r>
    </w:p>
    <w:p w14:paraId="43927C70" w14:textId="77777777" w:rsidR="002A1316" w:rsidRPr="00D6623D" w:rsidRDefault="002A1316">
      <w:pPr>
        <w:jc w:val="center"/>
        <w:rPr>
          <w:b/>
          <w:sz w:val="22"/>
          <w:szCs w:val="22"/>
        </w:rPr>
      </w:pPr>
      <w:r w:rsidRPr="00D6623D">
        <w:rPr>
          <w:b/>
          <w:sz w:val="22"/>
          <w:szCs w:val="22"/>
        </w:rPr>
        <w:t>Form A</w:t>
      </w:r>
    </w:p>
    <w:p w14:paraId="65BCA41C" w14:textId="77777777" w:rsidR="002A1316" w:rsidRPr="00D6623D" w:rsidRDefault="002A1316">
      <w:pPr>
        <w:pStyle w:val="Heading2"/>
        <w:jc w:val="center"/>
        <w:rPr>
          <w:sz w:val="22"/>
          <w:szCs w:val="22"/>
        </w:rPr>
      </w:pPr>
    </w:p>
    <w:p w14:paraId="22D2D446" w14:textId="77777777" w:rsidR="00647B37" w:rsidRDefault="002A1316" w:rsidP="00647B37">
      <w:pPr>
        <w:keepNext/>
        <w:keepLines/>
        <w:jc w:val="both"/>
        <w:rPr>
          <w:sz w:val="22"/>
          <w:szCs w:val="22"/>
          <w:highlight w:val="yellow"/>
        </w:rPr>
      </w:pPr>
      <w:r w:rsidRPr="00D6623D">
        <w:rPr>
          <w:b/>
          <w:sz w:val="22"/>
          <w:szCs w:val="22"/>
        </w:rPr>
        <w:t>Issue:</w:t>
      </w:r>
      <w:r w:rsidR="00EC61F1" w:rsidRPr="00D6623D">
        <w:rPr>
          <w:b/>
          <w:sz w:val="22"/>
          <w:szCs w:val="22"/>
        </w:rPr>
        <w:t xml:space="preserve"> </w:t>
      </w:r>
      <w:r w:rsidR="00647B37">
        <w:rPr>
          <w:sz w:val="22"/>
          <w:szCs w:val="22"/>
        </w:rPr>
        <w:t>VM-22 Update Coordination</w:t>
      </w:r>
    </w:p>
    <w:p w14:paraId="10F0B4B2" w14:textId="0D264518" w:rsidR="002A1316" w:rsidRPr="00D6623D" w:rsidRDefault="002A1316" w:rsidP="00B30CA0">
      <w:pPr>
        <w:pStyle w:val="Heading2"/>
        <w:rPr>
          <w:sz w:val="22"/>
          <w:szCs w:val="22"/>
        </w:rPr>
      </w:pPr>
    </w:p>
    <w:p w14:paraId="7D50C110" w14:textId="77777777" w:rsidR="00B30CA0" w:rsidRPr="00D6623D" w:rsidRDefault="00B30CA0" w:rsidP="00B30CA0">
      <w:pPr>
        <w:rPr>
          <w:sz w:val="22"/>
          <w:szCs w:val="22"/>
        </w:rPr>
      </w:pPr>
    </w:p>
    <w:p w14:paraId="1E0B900E" w14:textId="77777777" w:rsidR="002A1316" w:rsidRPr="00D6623D" w:rsidRDefault="002A1316" w:rsidP="00B30CA0">
      <w:pPr>
        <w:jc w:val="both"/>
        <w:rPr>
          <w:b/>
          <w:sz w:val="22"/>
          <w:szCs w:val="22"/>
        </w:rPr>
      </w:pPr>
      <w:r w:rsidRPr="00D6623D">
        <w:rPr>
          <w:b/>
          <w:sz w:val="22"/>
          <w:szCs w:val="22"/>
        </w:rPr>
        <w:t>Check (applicable entity):</w:t>
      </w:r>
    </w:p>
    <w:p w14:paraId="3CA22BB3" w14:textId="77777777" w:rsidR="006B37DD" w:rsidRPr="00D6623D" w:rsidRDefault="006B37DD" w:rsidP="006B37DD">
      <w:pPr>
        <w:tabs>
          <w:tab w:val="center" w:pos="4455"/>
          <w:tab w:val="center" w:pos="5886"/>
          <w:tab w:val="center" w:pos="7326"/>
        </w:tabs>
        <w:jc w:val="both"/>
        <w:rPr>
          <w:sz w:val="22"/>
          <w:szCs w:val="22"/>
        </w:rPr>
      </w:pPr>
      <w:r w:rsidRPr="00D6623D">
        <w:rPr>
          <w:sz w:val="22"/>
          <w:szCs w:val="22"/>
        </w:rPr>
        <w:tab/>
        <w:t>P/C</w:t>
      </w:r>
      <w:r w:rsidRPr="00D6623D">
        <w:rPr>
          <w:sz w:val="22"/>
          <w:szCs w:val="22"/>
        </w:rPr>
        <w:tab/>
        <w:t>Life</w:t>
      </w:r>
      <w:r w:rsidRPr="00D6623D">
        <w:rPr>
          <w:sz w:val="22"/>
          <w:szCs w:val="22"/>
        </w:rPr>
        <w:tab/>
        <w:t>Health</w:t>
      </w:r>
    </w:p>
    <w:p w14:paraId="347337DD" w14:textId="49D71719" w:rsidR="002A1316" w:rsidRPr="00D6623D" w:rsidRDefault="002A1316" w:rsidP="00B30CA0">
      <w:pPr>
        <w:ind w:firstLine="720"/>
        <w:jc w:val="both"/>
        <w:rPr>
          <w:sz w:val="22"/>
          <w:szCs w:val="22"/>
        </w:rPr>
      </w:pPr>
      <w:r w:rsidRPr="00D6623D">
        <w:rPr>
          <w:sz w:val="22"/>
          <w:szCs w:val="22"/>
        </w:rPr>
        <w:t xml:space="preserve">Modification of </w:t>
      </w:r>
      <w:r w:rsidR="00DF407B" w:rsidRPr="00D6623D">
        <w:rPr>
          <w:sz w:val="22"/>
          <w:szCs w:val="22"/>
        </w:rPr>
        <w:t>E</w:t>
      </w:r>
      <w:r w:rsidRPr="00D6623D">
        <w:rPr>
          <w:sz w:val="22"/>
          <w:szCs w:val="22"/>
        </w:rPr>
        <w:t>xisting SSAP</w:t>
      </w:r>
      <w:r w:rsidRPr="00D6623D">
        <w:rPr>
          <w:sz w:val="22"/>
          <w:szCs w:val="22"/>
        </w:rPr>
        <w:tab/>
      </w:r>
      <w:r w:rsidRPr="00D6623D">
        <w:rPr>
          <w:sz w:val="22"/>
          <w:szCs w:val="22"/>
        </w:rPr>
        <w:tab/>
      </w:r>
      <w:r w:rsidR="00647B37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647B37">
        <w:rPr>
          <w:sz w:val="22"/>
          <w:szCs w:val="22"/>
        </w:rPr>
        <w:instrText xml:space="preserve"> FORMCHECKBOX </w:instrText>
      </w:r>
      <w:r w:rsidR="00647B37">
        <w:rPr>
          <w:sz w:val="22"/>
          <w:szCs w:val="22"/>
        </w:rPr>
      </w:r>
      <w:r w:rsidR="00647B37">
        <w:rPr>
          <w:sz w:val="22"/>
          <w:szCs w:val="22"/>
        </w:rPr>
        <w:fldChar w:fldCharType="separate"/>
      </w:r>
      <w:r w:rsidR="00647B37">
        <w:rPr>
          <w:sz w:val="22"/>
          <w:szCs w:val="22"/>
        </w:rPr>
        <w:fldChar w:fldCharType="end"/>
      </w:r>
      <w:bookmarkEnd w:id="0"/>
      <w:r w:rsidRPr="00D6623D">
        <w:rPr>
          <w:sz w:val="22"/>
          <w:szCs w:val="22"/>
        </w:rPr>
        <w:tab/>
      </w:r>
      <w:r w:rsidRPr="00D6623D">
        <w:rPr>
          <w:sz w:val="22"/>
          <w:szCs w:val="22"/>
        </w:rPr>
        <w:tab/>
      </w:r>
      <w:r w:rsidRPr="00D6623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D6623D">
        <w:rPr>
          <w:sz w:val="22"/>
          <w:szCs w:val="22"/>
        </w:rPr>
        <w:instrText xml:space="preserve"> FORMCHECKBOX </w:instrText>
      </w:r>
      <w:r w:rsidRPr="00D6623D">
        <w:rPr>
          <w:sz w:val="22"/>
          <w:szCs w:val="22"/>
        </w:rPr>
      </w:r>
      <w:r w:rsidRPr="00D6623D">
        <w:rPr>
          <w:sz w:val="22"/>
          <w:szCs w:val="22"/>
        </w:rPr>
        <w:fldChar w:fldCharType="separate"/>
      </w:r>
      <w:r w:rsidRPr="00D6623D">
        <w:rPr>
          <w:sz w:val="22"/>
          <w:szCs w:val="22"/>
        </w:rPr>
        <w:fldChar w:fldCharType="end"/>
      </w:r>
      <w:r w:rsidRPr="00D6623D">
        <w:rPr>
          <w:sz w:val="22"/>
          <w:szCs w:val="22"/>
        </w:rPr>
        <w:tab/>
      </w:r>
      <w:r w:rsidRPr="00D6623D">
        <w:rPr>
          <w:sz w:val="22"/>
          <w:szCs w:val="22"/>
        </w:rPr>
        <w:tab/>
      </w:r>
      <w:r w:rsidRPr="00D6623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D6623D">
        <w:rPr>
          <w:sz w:val="22"/>
          <w:szCs w:val="22"/>
        </w:rPr>
        <w:instrText xml:space="preserve"> FORMCHECKBOX </w:instrText>
      </w:r>
      <w:r w:rsidRPr="00D6623D">
        <w:rPr>
          <w:sz w:val="22"/>
          <w:szCs w:val="22"/>
        </w:rPr>
      </w:r>
      <w:r w:rsidRPr="00D6623D">
        <w:rPr>
          <w:sz w:val="22"/>
          <w:szCs w:val="22"/>
        </w:rPr>
        <w:fldChar w:fldCharType="separate"/>
      </w:r>
      <w:r w:rsidRPr="00D6623D">
        <w:rPr>
          <w:sz w:val="22"/>
          <w:szCs w:val="22"/>
        </w:rPr>
        <w:fldChar w:fldCharType="end"/>
      </w:r>
    </w:p>
    <w:p w14:paraId="4332D7DA" w14:textId="02284300" w:rsidR="002A1316" w:rsidRPr="00D6623D" w:rsidRDefault="002A1316" w:rsidP="00B30CA0">
      <w:pPr>
        <w:ind w:firstLine="720"/>
        <w:jc w:val="both"/>
        <w:rPr>
          <w:sz w:val="22"/>
          <w:szCs w:val="22"/>
        </w:rPr>
      </w:pPr>
      <w:r w:rsidRPr="00D6623D">
        <w:rPr>
          <w:sz w:val="22"/>
          <w:szCs w:val="22"/>
        </w:rPr>
        <w:t>New Issue or SSAP</w:t>
      </w:r>
      <w:r w:rsidRPr="00D6623D">
        <w:rPr>
          <w:sz w:val="22"/>
          <w:szCs w:val="22"/>
        </w:rPr>
        <w:tab/>
      </w:r>
      <w:r w:rsidRPr="00D6623D">
        <w:rPr>
          <w:sz w:val="22"/>
          <w:szCs w:val="22"/>
        </w:rPr>
        <w:tab/>
      </w:r>
      <w:r w:rsidRPr="00D6623D">
        <w:rPr>
          <w:sz w:val="22"/>
          <w:szCs w:val="22"/>
        </w:rPr>
        <w:tab/>
      </w:r>
      <w:r w:rsidRPr="00D6623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623D">
        <w:rPr>
          <w:sz w:val="22"/>
          <w:szCs w:val="22"/>
        </w:rPr>
        <w:instrText xml:space="preserve"> FORMCHECKBOX </w:instrText>
      </w:r>
      <w:r w:rsidRPr="00D6623D">
        <w:rPr>
          <w:sz w:val="22"/>
          <w:szCs w:val="22"/>
        </w:rPr>
      </w:r>
      <w:r w:rsidRPr="00D6623D">
        <w:rPr>
          <w:sz w:val="22"/>
          <w:szCs w:val="22"/>
        </w:rPr>
        <w:fldChar w:fldCharType="separate"/>
      </w:r>
      <w:r w:rsidRPr="00D6623D">
        <w:rPr>
          <w:sz w:val="22"/>
          <w:szCs w:val="22"/>
        </w:rPr>
        <w:fldChar w:fldCharType="end"/>
      </w:r>
      <w:r w:rsidRPr="00D6623D">
        <w:rPr>
          <w:sz w:val="22"/>
          <w:szCs w:val="22"/>
        </w:rPr>
        <w:tab/>
      </w:r>
      <w:r w:rsidRPr="00D6623D">
        <w:rPr>
          <w:sz w:val="22"/>
          <w:szCs w:val="22"/>
        </w:rPr>
        <w:tab/>
      </w:r>
      <w:r w:rsidRPr="00D6623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623D">
        <w:rPr>
          <w:sz w:val="22"/>
          <w:szCs w:val="22"/>
        </w:rPr>
        <w:instrText xml:space="preserve"> FORMCHECKBOX </w:instrText>
      </w:r>
      <w:r w:rsidRPr="00D6623D">
        <w:rPr>
          <w:sz w:val="22"/>
          <w:szCs w:val="22"/>
        </w:rPr>
      </w:r>
      <w:r w:rsidRPr="00D6623D">
        <w:rPr>
          <w:sz w:val="22"/>
          <w:szCs w:val="22"/>
        </w:rPr>
        <w:fldChar w:fldCharType="separate"/>
      </w:r>
      <w:r w:rsidRPr="00D6623D">
        <w:rPr>
          <w:sz w:val="22"/>
          <w:szCs w:val="22"/>
        </w:rPr>
        <w:fldChar w:fldCharType="end"/>
      </w:r>
      <w:r w:rsidRPr="00D6623D">
        <w:rPr>
          <w:sz w:val="22"/>
          <w:szCs w:val="22"/>
        </w:rPr>
        <w:tab/>
      </w:r>
      <w:r w:rsidRPr="00D6623D">
        <w:rPr>
          <w:sz w:val="22"/>
          <w:szCs w:val="22"/>
        </w:rPr>
        <w:tab/>
      </w:r>
      <w:r w:rsidRPr="00D6623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623D">
        <w:rPr>
          <w:sz w:val="22"/>
          <w:szCs w:val="22"/>
        </w:rPr>
        <w:instrText xml:space="preserve"> FORMCHECKBOX </w:instrText>
      </w:r>
      <w:r w:rsidRPr="00D6623D">
        <w:rPr>
          <w:sz w:val="22"/>
          <w:szCs w:val="22"/>
        </w:rPr>
      </w:r>
      <w:r w:rsidRPr="00D6623D">
        <w:rPr>
          <w:sz w:val="22"/>
          <w:szCs w:val="22"/>
        </w:rPr>
        <w:fldChar w:fldCharType="separate"/>
      </w:r>
      <w:r w:rsidRPr="00D6623D">
        <w:rPr>
          <w:sz w:val="22"/>
          <w:szCs w:val="22"/>
        </w:rPr>
        <w:fldChar w:fldCharType="end"/>
      </w:r>
    </w:p>
    <w:p w14:paraId="108F9360" w14:textId="5D9EFA97" w:rsidR="0044022E" w:rsidRPr="00D6623D" w:rsidRDefault="0044022E" w:rsidP="0044022E">
      <w:pPr>
        <w:ind w:firstLine="720"/>
        <w:jc w:val="both"/>
        <w:rPr>
          <w:sz w:val="22"/>
          <w:szCs w:val="22"/>
        </w:rPr>
      </w:pPr>
      <w:r w:rsidRPr="00D6623D">
        <w:rPr>
          <w:sz w:val="22"/>
          <w:szCs w:val="22"/>
        </w:rPr>
        <w:t>Interpretation</w:t>
      </w:r>
      <w:r w:rsidRPr="00D6623D">
        <w:rPr>
          <w:sz w:val="22"/>
          <w:szCs w:val="22"/>
        </w:rPr>
        <w:tab/>
      </w:r>
      <w:r w:rsidRPr="00D6623D">
        <w:rPr>
          <w:sz w:val="22"/>
          <w:szCs w:val="22"/>
        </w:rPr>
        <w:tab/>
      </w:r>
      <w:r w:rsidRPr="00D6623D">
        <w:rPr>
          <w:sz w:val="22"/>
          <w:szCs w:val="22"/>
        </w:rPr>
        <w:tab/>
      </w:r>
      <w:r w:rsidRPr="00D6623D">
        <w:rPr>
          <w:sz w:val="22"/>
          <w:szCs w:val="22"/>
        </w:rPr>
        <w:tab/>
      </w:r>
      <w:r w:rsidRPr="00D6623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623D">
        <w:rPr>
          <w:sz w:val="22"/>
          <w:szCs w:val="22"/>
        </w:rPr>
        <w:instrText xml:space="preserve"> FORMCHECKBOX </w:instrText>
      </w:r>
      <w:r w:rsidRPr="00D6623D">
        <w:rPr>
          <w:sz w:val="22"/>
          <w:szCs w:val="22"/>
        </w:rPr>
      </w:r>
      <w:r w:rsidRPr="00D6623D">
        <w:rPr>
          <w:sz w:val="22"/>
          <w:szCs w:val="22"/>
        </w:rPr>
        <w:fldChar w:fldCharType="separate"/>
      </w:r>
      <w:r w:rsidRPr="00D6623D">
        <w:rPr>
          <w:sz w:val="22"/>
          <w:szCs w:val="22"/>
        </w:rPr>
        <w:fldChar w:fldCharType="end"/>
      </w:r>
      <w:r w:rsidRPr="00D6623D">
        <w:rPr>
          <w:sz w:val="22"/>
          <w:szCs w:val="22"/>
        </w:rPr>
        <w:tab/>
      </w:r>
      <w:r w:rsidRPr="00D6623D">
        <w:rPr>
          <w:sz w:val="22"/>
          <w:szCs w:val="22"/>
        </w:rPr>
        <w:tab/>
      </w:r>
      <w:r w:rsidRPr="00D6623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623D">
        <w:rPr>
          <w:sz w:val="22"/>
          <w:szCs w:val="22"/>
        </w:rPr>
        <w:instrText xml:space="preserve"> FORMCHECKBOX </w:instrText>
      </w:r>
      <w:r w:rsidRPr="00D6623D">
        <w:rPr>
          <w:sz w:val="22"/>
          <w:szCs w:val="22"/>
        </w:rPr>
      </w:r>
      <w:r w:rsidRPr="00D6623D">
        <w:rPr>
          <w:sz w:val="22"/>
          <w:szCs w:val="22"/>
        </w:rPr>
        <w:fldChar w:fldCharType="separate"/>
      </w:r>
      <w:r w:rsidRPr="00D6623D">
        <w:rPr>
          <w:sz w:val="22"/>
          <w:szCs w:val="22"/>
        </w:rPr>
        <w:fldChar w:fldCharType="end"/>
      </w:r>
      <w:r w:rsidRPr="00D6623D">
        <w:rPr>
          <w:sz w:val="22"/>
          <w:szCs w:val="22"/>
        </w:rPr>
        <w:tab/>
      </w:r>
      <w:r w:rsidRPr="00D6623D">
        <w:rPr>
          <w:sz w:val="22"/>
          <w:szCs w:val="22"/>
        </w:rPr>
        <w:tab/>
      </w:r>
      <w:r w:rsidRPr="00D6623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623D">
        <w:rPr>
          <w:sz w:val="22"/>
          <w:szCs w:val="22"/>
        </w:rPr>
        <w:instrText xml:space="preserve"> FORMCHECKBOX </w:instrText>
      </w:r>
      <w:r w:rsidRPr="00D6623D">
        <w:rPr>
          <w:sz w:val="22"/>
          <w:szCs w:val="22"/>
        </w:rPr>
      </w:r>
      <w:r w:rsidRPr="00D6623D">
        <w:rPr>
          <w:sz w:val="22"/>
          <w:szCs w:val="22"/>
        </w:rPr>
        <w:fldChar w:fldCharType="separate"/>
      </w:r>
      <w:r w:rsidRPr="00D6623D">
        <w:rPr>
          <w:sz w:val="22"/>
          <w:szCs w:val="22"/>
        </w:rPr>
        <w:fldChar w:fldCharType="end"/>
      </w:r>
    </w:p>
    <w:p w14:paraId="6F1580CB" w14:textId="77777777" w:rsidR="002A1316" w:rsidRPr="00D6623D" w:rsidRDefault="002A1316" w:rsidP="00B30CA0">
      <w:pPr>
        <w:jc w:val="both"/>
        <w:rPr>
          <w:sz w:val="22"/>
          <w:szCs w:val="22"/>
        </w:rPr>
      </w:pPr>
    </w:p>
    <w:p w14:paraId="26FAF16C" w14:textId="77777777" w:rsidR="002A1316" w:rsidRPr="00D6623D" w:rsidRDefault="002A1316" w:rsidP="00B30CA0">
      <w:pPr>
        <w:pStyle w:val="BodyText2"/>
        <w:rPr>
          <w:b w:val="0"/>
          <w:bCs w:val="0"/>
          <w:szCs w:val="22"/>
        </w:rPr>
      </w:pPr>
      <w:r w:rsidRPr="00D6623D">
        <w:rPr>
          <w:bCs w:val="0"/>
          <w:szCs w:val="22"/>
        </w:rPr>
        <w:t>Description of Issue:</w:t>
      </w:r>
    </w:p>
    <w:p w14:paraId="2BF63CA0" w14:textId="77777777" w:rsidR="00045FC9" w:rsidRPr="00887EFD" w:rsidRDefault="00045FC9" w:rsidP="00045FC9">
      <w:pPr>
        <w:jc w:val="both"/>
        <w:rPr>
          <w:color w:val="000000" w:themeColor="text1"/>
          <w:sz w:val="22"/>
          <w:szCs w:val="22"/>
        </w:rPr>
      </w:pPr>
      <w:bookmarkStart w:id="1" w:name="_Hlk191626577"/>
      <w:r w:rsidRPr="00FC00EC">
        <w:rPr>
          <w:sz w:val="22"/>
          <w:szCs w:val="22"/>
        </w:rPr>
        <w:t xml:space="preserve">This agenda item is part of the coordination process </w:t>
      </w:r>
      <w:r>
        <w:rPr>
          <w:sz w:val="22"/>
          <w:szCs w:val="22"/>
        </w:rPr>
        <w:t xml:space="preserve">between the </w:t>
      </w:r>
      <w:r w:rsidRPr="001C528E">
        <w:rPr>
          <w:i/>
          <w:iCs/>
          <w:sz w:val="22"/>
          <w:szCs w:val="22"/>
        </w:rPr>
        <w:t>Accounting Practices and Procedures Manual</w:t>
      </w:r>
      <w:r>
        <w:rPr>
          <w:sz w:val="22"/>
          <w:szCs w:val="22"/>
        </w:rPr>
        <w:t xml:space="preserve"> </w:t>
      </w:r>
      <w:r w:rsidRPr="00FC00EC">
        <w:rPr>
          <w:sz w:val="22"/>
          <w:szCs w:val="22"/>
        </w:rPr>
        <w:t xml:space="preserve">with the </w:t>
      </w:r>
      <w:r w:rsidRPr="001C528E">
        <w:rPr>
          <w:i/>
          <w:iCs/>
          <w:sz w:val="22"/>
          <w:szCs w:val="22"/>
        </w:rPr>
        <w:t>Valuation Manual</w:t>
      </w:r>
      <w:r w:rsidRPr="00FC00EC">
        <w:rPr>
          <w:sz w:val="22"/>
          <w:szCs w:val="22"/>
        </w:rPr>
        <w:t xml:space="preserve">. It recommends minor consistency revisions to </w:t>
      </w:r>
      <w:r w:rsidRPr="00FC00EC">
        <w:rPr>
          <w:i/>
          <w:iCs/>
          <w:color w:val="000000" w:themeColor="text1"/>
          <w:sz w:val="22"/>
          <w:szCs w:val="22"/>
        </w:rPr>
        <w:t xml:space="preserve">SSAP No. 51—Life Contracts </w:t>
      </w:r>
      <w:r w:rsidRPr="00FC00EC">
        <w:rPr>
          <w:color w:val="000000" w:themeColor="text1"/>
          <w:sz w:val="22"/>
          <w:szCs w:val="22"/>
        </w:rPr>
        <w:t xml:space="preserve">to reflect updates to that the Life Actuarial (A) Task Force has made to the </w:t>
      </w:r>
      <w:r w:rsidRPr="00FC00EC">
        <w:rPr>
          <w:i/>
          <w:iCs/>
          <w:color w:val="000000" w:themeColor="text1"/>
          <w:sz w:val="22"/>
          <w:szCs w:val="22"/>
        </w:rPr>
        <w:t>Valuation Manual</w:t>
      </w:r>
      <w:r w:rsidRPr="00FC00EC">
        <w:rPr>
          <w:color w:val="000000" w:themeColor="text1"/>
          <w:sz w:val="22"/>
          <w:szCs w:val="22"/>
        </w:rPr>
        <w:t xml:space="preserve"> in VM-22 PBR: Requirements for Principle-Based Reserves for Non-Variable Annuities</w:t>
      </w:r>
      <w:r>
        <w:rPr>
          <w:color w:val="000000" w:themeColor="text1"/>
          <w:sz w:val="22"/>
          <w:szCs w:val="22"/>
        </w:rPr>
        <w:t xml:space="preserve"> (VM-22)</w:t>
      </w:r>
      <w:r w:rsidRPr="00FC00EC">
        <w:rPr>
          <w:color w:val="000000" w:themeColor="text1"/>
          <w:sz w:val="22"/>
          <w:szCs w:val="22"/>
        </w:rPr>
        <w:t xml:space="preserve">. </w:t>
      </w:r>
      <w:r>
        <w:rPr>
          <w:color w:val="000000" w:themeColor="text1"/>
          <w:sz w:val="22"/>
          <w:szCs w:val="22"/>
        </w:rPr>
        <w:t xml:space="preserve"> The revisions are primarily to add minor references and to be clearer on different reserving methodologies given the different approaches between different sections of the </w:t>
      </w:r>
      <w:r w:rsidRPr="001C528E">
        <w:rPr>
          <w:i/>
          <w:iCs/>
          <w:color w:val="000000" w:themeColor="text1"/>
          <w:sz w:val="22"/>
          <w:szCs w:val="22"/>
        </w:rPr>
        <w:t>Valuation Manual</w:t>
      </w:r>
      <w:r>
        <w:rPr>
          <w:i/>
          <w:iCs/>
          <w:color w:val="000000" w:themeColor="text1"/>
          <w:sz w:val="22"/>
          <w:szCs w:val="22"/>
        </w:rPr>
        <w:t xml:space="preserve">. </w:t>
      </w:r>
      <w:r w:rsidRPr="00887EFD">
        <w:rPr>
          <w:color w:val="000000" w:themeColor="text1"/>
          <w:sz w:val="22"/>
          <w:szCs w:val="22"/>
        </w:rPr>
        <w:t xml:space="preserve">These edits include adding </w:t>
      </w:r>
      <w:r>
        <w:rPr>
          <w:color w:val="000000" w:themeColor="text1"/>
          <w:sz w:val="22"/>
          <w:szCs w:val="22"/>
        </w:rPr>
        <w:t>“</w:t>
      </w:r>
      <w:r w:rsidRPr="00887EFD">
        <w:rPr>
          <w:color w:val="000000" w:themeColor="text1"/>
          <w:sz w:val="22"/>
          <w:szCs w:val="22"/>
        </w:rPr>
        <w:t>and</w:t>
      </w:r>
      <w:r>
        <w:rPr>
          <w:color w:val="000000" w:themeColor="text1"/>
          <w:sz w:val="22"/>
          <w:szCs w:val="22"/>
        </w:rPr>
        <w:t>” “</w:t>
      </w:r>
      <w:r w:rsidRPr="00887EFD">
        <w:rPr>
          <w:color w:val="000000" w:themeColor="text1"/>
          <w:sz w:val="22"/>
          <w:szCs w:val="22"/>
        </w:rPr>
        <w:t>/or</w:t>
      </w:r>
      <w:r>
        <w:rPr>
          <w:color w:val="000000" w:themeColor="text1"/>
          <w:sz w:val="22"/>
          <w:szCs w:val="22"/>
        </w:rPr>
        <w:t>”</w:t>
      </w:r>
      <w:r w:rsidRPr="00887EFD">
        <w:rPr>
          <w:color w:val="000000" w:themeColor="text1"/>
          <w:sz w:val="22"/>
          <w:szCs w:val="22"/>
        </w:rPr>
        <w:t xml:space="preserve"> in a few places and a specific reference to </w:t>
      </w:r>
      <w:r>
        <w:rPr>
          <w:color w:val="000000" w:themeColor="text1"/>
          <w:sz w:val="22"/>
          <w:szCs w:val="22"/>
        </w:rPr>
        <w:t>“</w:t>
      </w:r>
      <w:r w:rsidRPr="00887EFD">
        <w:rPr>
          <w:color w:val="000000" w:themeColor="text1"/>
          <w:sz w:val="22"/>
          <w:szCs w:val="22"/>
        </w:rPr>
        <w:t>variable annuities</w:t>
      </w:r>
      <w:r>
        <w:rPr>
          <w:color w:val="000000" w:themeColor="text1"/>
          <w:sz w:val="22"/>
          <w:szCs w:val="22"/>
        </w:rPr>
        <w:t>.”</w:t>
      </w:r>
      <w:r w:rsidRPr="00887EFD">
        <w:rPr>
          <w:color w:val="000000" w:themeColor="text1"/>
          <w:sz w:val="22"/>
          <w:szCs w:val="22"/>
        </w:rPr>
        <w:t xml:space="preserve"> </w:t>
      </w:r>
    </w:p>
    <w:bookmarkEnd w:id="1"/>
    <w:p w14:paraId="040C7183" w14:textId="77777777" w:rsidR="00435DAC" w:rsidRPr="00D6623D" w:rsidRDefault="00435DAC" w:rsidP="00A92C59">
      <w:pPr>
        <w:pStyle w:val="BodyText2"/>
        <w:rPr>
          <w:b w:val="0"/>
          <w:szCs w:val="22"/>
        </w:rPr>
      </w:pPr>
    </w:p>
    <w:p w14:paraId="6C6B67AF" w14:textId="77777777" w:rsidR="002A1316" w:rsidRDefault="002A1316" w:rsidP="00B30CA0">
      <w:pPr>
        <w:pStyle w:val="BodyText2"/>
        <w:rPr>
          <w:bCs w:val="0"/>
          <w:szCs w:val="22"/>
        </w:rPr>
      </w:pPr>
      <w:r w:rsidRPr="00D6623D">
        <w:rPr>
          <w:bCs w:val="0"/>
          <w:szCs w:val="22"/>
        </w:rPr>
        <w:t>Existing Authoritative Literature:</w:t>
      </w:r>
    </w:p>
    <w:p w14:paraId="52B4FA91" w14:textId="3F05F89E" w:rsidR="0072798F" w:rsidRPr="0072798F" w:rsidRDefault="0072798F" w:rsidP="00B30CA0">
      <w:pPr>
        <w:pStyle w:val="BodyText2"/>
        <w:rPr>
          <w:bCs w:val="0"/>
          <w:szCs w:val="22"/>
        </w:rPr>
      </w:pPr>
      <w:r w:rsidRPr="0043487A">
        <w:rPr>
          <w:b w:val="0"/>
          <w:i/>
          <w:iCs/>
          <w:color w:val="000000" w:themeColor="text1"/>
          <w:szCs w:val="22"/>
        </w:rPr>
        <w:t>SSAP No. 51—Life Contract</w:t>
      </w:r>
      <w:r>
        <w:rPr>
          <w:b w:val="0"/>
          <w:i/>
          <w:iCs/>
          <w:color w:val="000000" w:themeColor="text1"/>
          <w:szCs w:val="22"/>
        </w:rPr>
        <w:t xml:space="preserve">s </w:t>
      </w:r>
      <w:r>
        <w:rPr>
          <w:b w:val="0"/>
          <w:color w:val="000000" w:themeColor="text1"/>
          <w:szCs w:val="22"/>
        </w:rPr>
        <w:t xml:space="preserve">contains high level accounting guidance on life insurance which also includes references to other model laws and the actuarial guidelines etc. </w:t>
      </w:r>
    </w:p>
    <w:p w14:paraId="6F758E25" w14:textId="77777777" w:rsidR="004E2BB9" w:rsidRPr="00D6623D" w:rsidRDefault="004E2BB9" w:rsidP="00B30CA0">
      <w:pPr>
        <w:pStyle w:val="BodyText2"/>
        <w:rPr>
          <w:b w:val="0"/>
          <w:bCs w:val="0"/>
          <w:szCs w:val="22"/>
        </w:rPr>
      </w:pPr>
    </w:p>
    <w:p w14:paraId="0BDB1F1A" w14:textId="346BA112" w:rsidR="002A1316" w:rsidRPr="00D6623D" w:rsidRDefault="002A1316" w:rsidP="00B30CA0">
      <w:pPr>
        <w:pStyle w:val="BodyText2"/>
        <w:rPr>
          <w:szCs w:val="22"/>
        </w:rPr>
      </w:pPr>
      <w:r w:rsidRPr="00D6623D">
        <w:rPr>
          <w:szCs w:val="22"/>
        </w:rPr>
        <w:t xml:space="preserve">Activity to Date (issues previously addressed by </w:t>
      </w:r>
      <w:r w:rsidR="006B37DD" w:rsidRPr="00D6623D">
        <w:rPr>
          <w:szCs w:val="22"/>
        </w:rPr>
        <w:t xml:space="preserve">the </w:t>
      </w:r>
      <w:r w:rsidR="00004652" w:rsidRPr="00D6623D">
        <w:rPr>
          <w:szCs w:val="22"/>
        </w:rPr>
        <w:t>Working Group</w:t>
      </w:r>
      <w:r w:rsidRPr="00D6623D">
        <w:rPr>
          <w:szCs w:val="22"/>
        </w:rPr>
        <w:t xml:space="preserve">, Emerging Accounting Issues </w:t>
      </w:r>
      <w:r w:rsidR="00004652" w:rsidRPr="00D6623D">
        <w:rPr>
          <w:szCs w:val="22"/>
        </w:rPr>
        <w:t>(E) Working Group</w:t>
      </w:r>
      <w:r w:rsidRPr="00D6623D">
        <w:rPr>
          <w:szCs w:val="22"/>
        </w:rPr>
        <w:t>, SEC, FASB, other State Departments of Insurance or other NAIC groups):</w:t>
      </w:r>
      <w:r w:rsidR="004E2BB9" w:rsidRPr="00D6623D">
        <w:rPr>
          <w:szCs w:val="22"/>
        </w:rPr>
        <w:t xml:space="preserve"> </w:t>
      </w:r>
      <w:r w:rsidR="00FE2069" w:rsidRPr="00D6623D">
        <w:rPr>
          <w:b w:val="0"/>
          <w:szCs w:val="22"/>
        </w:rPr>
        <w:t>None.</w:t>
      </w:r>
    </w:p>
    <w:p w14:paraId="7044CD15" w14:textId="77777777" w:rsidR="00A202AF" w:rsidRPr="00D6623D" w:rsidRDefault="00A202AF" w:rsidP="00706B68">
      <w:pPr>
        <w:pStyle w:val="BodyText2"/>
        <w:rPr>
          <w:rFonts w:eastAsia="MS Mincho"/>
          <w:b w:val="0"/>
          <w:szCs w:val="22"/>
          <w:lang w:eastAsia="ja-JP"/>
        </w:rPr>
      </w:pPr>
    </w:p>
    <w:p w14:paraId="1A7C9804" w14:textId="37F353B2" w:rsidR="002A1316" w:rsidRPr="00D6623D" w:rsidRDefault="002A1316" w:rsidP="00B30CA0">
      <w:pPr>
        <w:pStyle w:val="BodyText"/>
        <w:rPr>
          <w:b/>
          <w:sz w:val="22"/>
          <w:szCs w:val="22"/>
        </w:rPr>
      </w:pPr>
      <w:r w:rsidRPr="00D6623D">
        <w:rPr>
          <w:b/>
          <w:sz w:val="22"/>
          <w:szCs w:val="22"/>
        </w:rPr>
        <w:t xml:space="preserve">Information or </w:t>
      </w:r>
      <w:r w:rsidR="00DF407B" w:rsidRPr="00D6623D">
        <w:rPr>
          <w:b/>
          <w:sz w:val="22"/>
          <w:szCs w:val="22"/>
        </w:rPr>
        <w:t>i</w:t>
      </w:r>
      <w:r w:rsidRPr="00D6623D">
        <w:rPr>
          <w:b/>
          <w:sz w:val="22"/>
          <w:szCs w:val="22"/>
        </w:rPr>
        <w:t xml:space="preserve">ssues (included in </w:t>
      </w:r>
      <w:r w:rsidRPr="00D6623D">
        <w:rPr>
          <w:b/>
          <w:i/>
          <w:sz w:val="22"/>
          <w:szCs w:val="22"/>
        </w:rPr>
        <w:t>Description of Issue</w:t>
      </w:r>
      <w:r w:rsidRPr="00D6623D">
        <w:rPr>
          <w:b/>
          <w:sz w:val="22"/>
          <w:szCs w:val="22"/>
        </w:rPr>
        <w:t xml:space="preserve">) not previously contemplated by the </w:t>
      </w:r>
      <w:r w:rsidR="00004652" w:rsidRPr="00D6623D">
        <w:rPr>
          <w:b/>
          <w:sz w:val="22"/>
          <w:szCs w:val="22"/>
        </w:rPr>
        <w:t>Working Group</w:t>
      </w:r>
      <w:r w:rsidRPr="00D6623D">
        <w:rPr>
          <w:b/>
          <w:sz w:val="22"/>
          <w:szCs w:val="22"/>
        </w:rPr>
        <w:t>:</w:t>
      </w:r>
    </w:p>
    <w:p w14:paraId="38E08ED2" w14:textId="77777777" w:rsidR="002A1316" w:rsidRPr="00D6623D" w:rsidRDefault="00FE7FAA" w:rsidP="00B30CA0">
      <w:pPr>
        <w:pStyle w:val="BodyText"/>
        <w:rPr>
          <w:bCs/>
          <w:sz w:val="22"/>
          <w:szCs w:val="22"/>
        </w:rPr>
      </w:pPr>
      <w:r w:rsidRPr="00D6623D">
        <w:rPr>
          <w:bCs/>
          <w:sz w:val="22"/>
          <w:szCs w:val="22"/>
        </w:rPr>
        <w:t>None</w:t>
      </w:r>
    </w:p>
    <w:p w14:paraId="19D3DF10" w14:textId="77777777" w:rsidR="006B37DD" w:rsidRPr="00D6623D" w:rsidRDefault="006B37DD" w:rsidP="00B30CA0">
      <w:pPr>
        <w:pStyle w:val="BodyText2"/>
        <w:rPr>
          <w:b w:val="0"/>
          <w:bCs w:val="0"/>
          <w:szCs w:val="22"/>
        </w:rPr>
      </w:pPr>
    </w:p>
    <w:p w14:paraId="70213B4E" w14:textId="5A4F5CCB" w:rsidR="00490996" w:rsidRPr="00D6623D" w:rsidRDefault="00490996" w:rsidP="00490996">
      <w:pPr>
        <w:pStyle w:val="Default"/>
        <w:rPr>
          <w:b/>
          <w:sz w:val="22"/>
          <w:szCs w:val="22"/>
        </w:rPr>
      </w:pPr>
      <w:r w:rsidRPr="00D6623D">
        <w:rPr>
          <w:b/>
          <w:sz w:val="22"/>
          <w:szCs w:val="22"/>
        </w:rPr>
        <w:t>Convergence with International Financial Reporting Standards (IFRS):</w:t>
      </w:r>
      <w:r w:rsidR="0072798F">
        <w:rPr>
          <w:b/>
          <w:sz w:val="22"/>
          <w:szCs w:val="22"/>
        </w:rPr>
        <w:t xml:space="preserve"> </w:t>
      </w:r>
      <w:r w:rsidR="0072798F" w:rsidRPr="00045FC9">
        <w:rPr>
          <w:bCs/>
          <w:sz w:val="22"/>
          <w:szCs w:val="22"/>
        </w:rPr>
        <w:t>None.</w:t>
      </w:r>
    </w:p>
    <w:p w14:paraId="45ED1F04" w14:textId="77777777" w:rsidR="006B37DD" w:rsidRPr="00D6623D" w:rsidRDefault="006B37DD" w:rsidP="00490996">
      <w:pPr>
        <w:pStyle w:val="BodyText2"/>
        <w:rPr>
          <w:b w:val="0"/>
          <w:bCs w:val="0"/>
          <w:szCs w:val="22"/>
        </w:rPr>
      </w:pPr>
    </w:p>
    <w:p w14:paraId="53229BB2" w14:textId="0E84B8B6" w:rsidR="002A1316" w:rsidRPr="00D6623D" w:rsidRDefault="002A1316" w:rsidP="00C71C2C">
      <w:pPr>
        <w:pStyle w:val="BodyText2"/>
        <w:rPr>
          <w:b w:val="0"/>
          <w:szCs w:val="22"/>
        </w:rPr>
      </w:pPr>
      <w:r w:rsidRPr="00D6623D">
        <w:rPr>
          <w:szCs w:val="22"/>
        </w:rPr>
        <w:t>Staff Review Completed by:</w:t>
      </w:r>
      <w:r w:rsidR="00CA4E49" w:rsidRPr="00D6623D">
        <w:rPr>
          <w:szCs w:val="22"/>
        </w:rPr>
        <w:t xml:space="preserve"> </w:t>
      </w:r>
      <w:r w:rsidR="00647B37">
        <w:rPr>
          <w:b w:val="0"/>
          <w:bCs w:val="0"/>
          <w:szCs w:val="22"/>
        </w:rPr>
        <w:t>Robin Marcotte</w:t>
      </w:r>
      <w:r w:rsidR="00C71C2C" w:rsidRPr="00D6623D">
        <w:rPr>
          <w:b w:val="0"/>
          <w:bCs w:val="0"/>
          <w:szCs w:val="22"/>
        </w:rPr>
        <w:t xml:space="preserve">– </w:t>
      </w:r>
      <w:r w:rsidR="00FE7FAA" w:rsidRPr="00D6623D">
        <w:rPr>
          <w:b w:val="0"/>
          <w:bCs w:val="0"/>
          <w:szCs w:val="22"/>
        </w:rPr>
        <w:t xml:space="preserve">NAIC </w:t>
      </w:r>
      <w:r w:rsidR="006B37DD" w:rsidRPr="00D6623D">
        <w:rPr>
          <w:b w:val="0"/>
          <w:bCs w:val="0"/>
          <w:szCs w:val="22"/>
        </w:rPr>
        <w:t>S</w:t>
      </w:r>
      <w:r w:rsidR="00FE7FAA" w:rsidRPr="00D6623D">
        <w:rPr>
          <w:b w:val="0"/>
          <w:bCs w:val="0"/>
          <w:szCs w:val="22"/>
        </w:rPr>
        <w:t>taff</w:t>
      </w:r>
    </w:p>
    <w:p w14:paraId="71BBEFE0" w14:textId="77777777" w:rsidR="002A1316" w:rsidRPr="00D6623D" w:rsidRDefault="002A1316" w:rsidP="00B30CA0">
      <w:pPr>
        <w:rPr>
          <w:sz w:val="22"/>
          <w:szCs w:val="22"/>
        </w:rPr>
      </w:pPr>
    </w:p>
    <w:p w14:paraId="34C50A6E" w14:textId="6A502F54" w:rsidR="00647B37" w:rsidRPr="00D6623D" w:rsidRDefault="00647B37" w:rsidP="00647B37">
      <w:pPr>
        <w:pStyle w:val="BodyText2"/>
        <w:rPr>
          <w:rFonts w:ascii="Arial" w:hAnsi="Arial" w:cs="Arial"/>
          <w:b w:val="0"/>
          <w:szCs w:val="22"/>
        </w:rPr>
      </w:pPr>
      <w:r w:rsidRPr="00D6623D">
        <w:rPr>
          <w:szCs w:val="22"/>
        </w:rPr>
        <w:t xml:space="preserve">Staff Recommendation: </w:t>
      </w:r>
    </w:p>
    <w:p w14:paraId="560DCC42" w14:textId="6D4D25BD" w:rsidR="00647B37" w:rsidRPr="00F119BF" w:rsidRDefault="00647B37" w:rsidP="00647B37">
      <w:pPr>
        <w:jc w:val="both"/>
        <w:rPr>
          <w:b/>
          <w:color w:val="000000" w:themeColor="text1"/>
          <w:sz w:val="22"/>
          <w:szCs w:val="22"/>
        </w:rPr>
      </w:pPr>
      <w:r w:rsidRPr="2D3F7149">
        <w:rPr>
          <w:b/>
          <w:color w:val="000000" w:themeColor="text1"/>
          <w:sz w:val="22"/>
          <w:szCs w:val="22"/>
        </w:rPr>
        <w:t>NAIC staff recommend that the Statutory Accounting Principles (E) Working Group move this agenda item to the active listing</w:t>
      </w:r>
      <w:r>
        <w:rPr>
          <w:b/>
          <w:color w:val="000000" w:themeColor="text1"/>
          <w:sz w:val="22"/>
          <w:szCs w:val="22"/>
        </w:rPr>
        <w:t xml:space="preserve"> of the maintenance agenda</w:t>
      </w:r>
      <w:r w:rsidRPr="2D3F7149">
        <w:rPr>
          <w:b/>
          <w:color w:val="000000" w:themeColor="text1"/>
          <w:sz w:val="22"/>
          <w:szCs w:val="22"/>
        </w:rPr>
        <w:t xml:space="preserve">, categorize as a SAP </w:t>
      </w:r>
      <w:r>
        <w:rPr>
          <w:b/>
          <w:color w:val="000000" w:themeColor="text1"/>
          <w:sz w:val="22"/>
          <w:szCs w:val="22"/>
        </w:rPr>
        <w:t>c</w:t>
      </w:r>
      <w:r w:rsidRPr="28B02CCC">
        <w:rPr>
          <w:b/>
          <w:color w:val="000000" w:themeColor="text1"/>
          <w:sz w:val="22"/>
          <w:szCs w:val="22"/>
        </w:rPr>
        <w:t>larification</w:t>
      </w:r>
      <w:r w:rsidRPr="2D3F7149">
        <w:rPr>
          <w:b/>
          <w:color w:val="000000" w:themeColor="text1"/>
          <w:sz w:val="22"/>
          <w:szCs w:val="22"/>
        </w:rPr>
        <w:t>, and expose</w:t>
      </w:r>
      <w:r>
        <w:rPr>
          <w:b/>
          <w:color w:val="000000" w:themeColor="text1"/>
          <w:sz w:val="22"/>
          <w:szCs w:val="22"/>
        </w:rPr>
        <w:t xml:space="preserve"> revisions which add </w:t>
      </w:r>
      <w:r w:rsidR="00FE2069">
        <w:rPr>
          <w:b/>
          <w:color w:val="000000" w:themeColor="text1"/>
          <w:sz w:val="22"/>
          <w:szCs w:val="22"/>
        </w:rPr>
        <w:t xml:space="preserve">minor </w:t>
      </w:r>
      <w:r>
        <w:rPr>
          <w:b/>
          <w:color w:val="000000" w:themeColor="text1"/>
          <w:sz w:val="22"/>
          <w:szCs w:val="22"/>
        </w:rPr>
        <w:t>consistency r</w:t>
      </w:r>
      <w:r w:rsidR="00FE2069">
        <w:rPr>
          <w:b/>
          <w:color w:val="000000" w:themeColor="text1"/>
          <w:sz w:val="22"/>
          <w:szCs w:val="22"/>
        </w:rPr>
        <w:t>evisions</w:t>
      </w:r>
      <w:r>
        <w:rPr>
          <w:b/>
          <w:color w:val="000000" w:themeColor="text1"/>
          <w:sz w:val="22"/>
          <w:szCs w:val="22"/>
        </w:rPr>
        <w:t xml:space="preserve"> to </w:t>
      </w:r>
      <w:bookmarkStart w:id="2" w:name="_Hlk191626718"/>
      <w:r w:rsidRPr="0043487A">
        <w:rPr>
          <w:b/>
          <w:i/>
          <w:iCs/>
          <w:color w:val="000000" w:themeColor="text1"/>
          <w:sz w:val="22"/>
          <w:szCs w:val="22"/>
        </w:rPr>
        <w:t>SSAP No. 51—Life Contracts</w:t>
      </w:r>
      <w:r w:rsidRPr="00F119BF">
        <w:rPr>
          <w:b/>
          <w:color w:val="000000" w:themeColor="text1"/>
          <w:sz w:val="22"/>
          <w:szCs w:val="22"/>
        </w:rPr>
        <w:t xml:space="preserve"> </w:t>
      </w:r>
      <w:bookmarkEnd w:id="2"/>
      <w:r>
        <w:rPr>
          <w:b/>
          <w:color w:val="000000" w:themeColor="text1"/>
          <w:sz w:val="22"/>
          <w:szCs w:val="22"/>
        </w:rPr>
        <w:t xml:space="preserve">reflect updates to the </w:t>
      </w:r>
      <w:r w:rsidRPr="00F119BF">
        <w:rPr>
          <w:b/>
          <w:i/>
          <w:iCs/>
          <w:color w:val="000000" w:themeColor="text1"/>
          <w:sz w:val="22"/>
          <w:szCs w:val="22"/>
        </w:rPr>
        <w:t>Valuation Manual</w:t>
      </w:r>
      <w:r>
        <w:rPr>
          <w:b/>
          <w:color w:val="000000" w:themeColor="text1"/>
          <w:sz w:val="22"/>
          <w:szCs w:val="22"/>
        </w:rPr>
        <w:t xml:space="preserve"> in </w:t>
      </w:r>
      <w:r w:rsidRPr="00FE2069">
        <w:rPr>
          <w:b/>
          <w:i/>
          <w:iCs/>
          <w:color w:val="000000" w:themeColor="text1"/>
          <w:sz w:val="22"/>
          <w:szCs w:val="22"/>
        </w:rPr>
        <w:t>VM-22 PBR: Requirements for Principle-Based Reserves for Non-Variable Annuities</w:t>
      </w:r>
      <w:r>
        <w:rPr>
          <w:b/>
          <w:color w:val="000000" w:themeColor="text1"/>
          <w:sz w:val="22"/>
          <w:szCs w:val="22"/>
        </w:rPr>
        <w:t>.</w:t>
      </w:r>
      <w:r w:rsidR="001C528E">
        <w:rPr>
          <w:b/>
          <w:color w:val="000000" w:themeColor="text1"/>
          <w:sz w:val="22"/>
          <w:szCs w:val="22"/>
        </w:rPr>
        <w:t xml:space="preserve"> The revisions are minor edits to</w:t>
      </w:r>
      <w:r w:rsidR="00416B48">
        <w:rPr>
          <w:b/>
          <w:color w:val="000000" w:themeColor="text1"/>
          <w:sz w:val="22"/>
          <w:szCs w:val="22"/>
        </w:rPr>
        <w:t xml:space="preserve"> clearly</w:t>
      </w:r>
      <w:r w:rsidR="001C528E">
        <w:rPr>
          <w:b/>
          <w:color w:val="000000" w:themeColor="text1"/>
          <w:sz w:val="22"/>
          <w:szCs w:val="22"/>
        </w:rPr>
        <w:t xml:space="preserve"> reflect new VM</w:t>
      </w:r>
      <w:r w:rsidR="00416B48">
        <w:rPr>
          <w:b/>
          <w:color w:val="000000" w:themeColor="text1"/>
          <w:sz w:val="22"/>
          <w:szCs w:val="22"/>
        </w:rPr>
        <w:t>-</w:t>
      </w:r>
      <w:r w:rsidR="001C528E">
        <w:rPr>
          <w:b/>
          <w:color w:val="000000" w:themeColor="text1"/>
          <w:sz w:val="22"/>
          <w:szCs w:val="22"/>
        </w:rPr>
        <w:t xml:space="preserve">22 </w:t>
      </w:r>
      <w:r w:rsidR="00416B48">
        <w:rPr>
          <w:b/>
          <w:color w:val="000000" w:themeColor="text1"/>
          <w:sz w:val="22"/>
          <w:szCs w:val="22"/>
        </w:rPr>
        <w:t xml:space="preserve">principle-based reserve </w:t>
      </w:r>
      <w:r w:rsidR="001C528E">
        <w:rPr>
          <w:b/>
          <w:color w:val="000000" w:themeColor="text1"/>
          <w:sz w:val="22"/>
          <w:szCs w:val="22"/>
        </w:rPr>
        <w:t>requirements</w:t>
      </w:r>
      <w:r w:rsidR="00416B48">
        <w:rPr>
          <w:b/>
          <w:color w:val="000000" w:themeColor="text1"/>
          <w:sz w:val="22"/>
          <w:szCs w:val="22"/>
        </w:rPr>
        <w:t xml:space="preserve"> between the different methods of reserving. </w:t>
      </w:r>
    </w:p>
    <w:p w14:paraId="515B0FD3" w14:textId="77777777" w:rsidR="001C528E" w:rsidRPr="0039685C" w:rsidRDefault="001C528E" w:rsidP="00B30CA0">
      <w:pPr>
        <w:rPr>
          <w:sz w:val="22"/>
          <w:szCs w:val="22"/>
        </w:rPr>
      </w:pPr>
    </w:p>
    <w:p w14:paraId="129867E8" w14:textId="420BA6B4" w:rsidR="001C528E" w:rsidRPr="0039685C" w:rsidRDefault="001C528E" w:rsidP="001C528E">
      <w:pPr>
        <w:pStyle w:val="Heading2"/>
        <w:rPr>
          <w:sz w:val="22"/>
          <w:szCs w:val="22"/>
        </w:rPr>
      </w:pPr>
      <w:r w:rsidRPr="0039685C">
        <w:rPr>
          <w:i/>
          <w:iCs/>
          <w:sz w:val="22"/>
          <w:szCs w:val="22"/>
        </w:rPr>
        <w:t>SSAP No. 51</w:t>
      </w:r>
      <w:r w:rsidR="0072798F" w:rsidRPr="0039685C">
        <w:rPr>
          <w:i/>
          <w:iCs/>
          <w:sz w:val="22"/>
          <w:szCs w:val="22"/>
        </w:rPr>
        <w:t xml:space="preserve">—Life Contracts </w:t>
      </w:r>
      <w:r w:rsidR="0072798F" w:rsidRPr="0039685C">
        <w:rPr>
          <w:sz w:val="22"/>
          <w:szCs w:val="22"/>
        </w:rPr>
        <w:t>r</w:t>
      </w:r>
      <w:r w:rsidRPr="0039685C">
        <w:rPr>
          <w:sz w:val="22"/>
          <w:szCs w:val="22"/>
        </w:rPr>
        <w:t>evisions proposed for exposure to reflect new VM-22 PBR requirements.</w:t>
      </w:r>
    </w:p>
    <w:p w14:paraId="5FF3CF15" w14:textId="77777777" w:rsidR="001C528E" w:rsidRPr="0039685C" w:rsidRDefault="001C528E" w:rsidP="001C528E">
      <w:pPr>
        <w:rPr>
          <w:sz w:val="22"/>
          <w:szCs w:val="22"/>
        </w:rPr>
      </w:pPr>
    </w:p>
    <w:p w14:paraId="7BD6E54D" w14:textId="509B1796" w:rsidR="001C528E" w:rsidRPr="0039685C" w:rsidRDefault="001C528E" w:rsidP="001C528E">
      <w:pPr>
        <w:numPr>
          <w:ilvl w:val="0"/>
          <w:numId w:val="27"/>
        </w:numPr>
        <w:spacing w:after="160" w:line="276" w:lineRule="auto"/>
        <w:rPr>
          <w:sz w:val="22"/>
          <w:szCs w:val="22"/>
        </w:rPr>
      </w:pPr>
      <w:r w:rsidRPr="0039685C">
        <w:rPr>
          <w:sz w:val="22"/>
          <w:szCs w:val="22"/>
        </w:rPr>
        <w:t xml:space="preserve">Paragraph 15: </w:t>
      </w:r>
      <w:r w:rsidRPr="0039685C">
        <w:rPr>
          <w:b/>
          <w:bCs/>
          <w:sz w:val="22"/>
          <w:szCs w:val="22"/>
        </w:rPr>
        <w:t>Change Needed - “deterministic and</w:t>
      </w:r>
      <w:r w:rsidRPr="00CD6BDD">
        <w:rPr>
          <w:b/>
          <w:bCs/>
          <w:color w:val="FF0000"/>
          <w:sz w:val="22"/>
          <w:szCs w:val="22"/>
          <w:u w:val="single"/>
        </w:rPr>
        <w:t>/or</w:t>
      </w:r>
      <w:r w:rsidRPr="00101A75">
        <w:rPr>
          <w:b/>
          <w:bCs/>
          <w:color w:val="FF0000"/>
          <w:sz w:val="22"/>
          <w:szCs w:val="22"/>
        </w:rPr>
        <w:t xml:space="preserve"> </w:t>
      </w:r>
      <w:r w:rsidRPr="0039685C">
        <w:rPr>
          <w:b/>
          <w:bCs/>
          <w:sz w:val="22"/>
          <w:szCs w:val="22"/>
        </w:rPr>
        <w:t>stochastic reserve methodologies” would be clearer given the different VM-20, VM-21, and VM-22 approaches.</w:t>
      </w:r>
    </w:p>
    <w:p w14:paraId="30800561" w14:textId="77777777" w:rsidR="000B026B" w:rsidRPr="00CE30DF" w:rsidRDefault="000B026B" w:rsidP="00101A75">
      <w:pPr>
        <w:pStyle w:val="Heading3"/>
        <w:ind w:left="720"/>
        <w:rPr>
          <w:sz w:val="20"/>
          <w:szCs w:val="20"/>
        </w:rPr>
      </w:pPr>
      <w:bookmarkStart w:id="3" w:name="_Toc187409368"/>
      <w:r w:rsidRPr="00CE30DF">
        <w:rPr>
          <w:sz w:val="20"/>
          <w:szCs w:val="20"/>
        </w:rPr>
        <w:t>Policy Reserves</w:t>
      </w:r>
      <w:bookmarkEnd w:id="3"/>
    </w:p>
    <w:p w14:paraId="3A5B2864" w14:textId="159C9C71" w:rsidR="000B026B" w:rsidRPr="0039685C" w:rsidRDefault="000B026B" w:rsidP="00101A75">
      <w:pPr>
        <w:pStyle w:val="ListContinue"/>
        <w:numPr>
          <w:ilvl w:val="0"/>
          <w:numId w:val="28"/>
        </w:numPr>
        <w:ind w:left="720" w:firstLine="0"/>
        <w:rPr>
          <w:szCs w:val="22"/>
        </w:rPr>
      </w:pPr>
      <w:r w:rsidRPr="00CE30DF">
        <w:rPr>
          <w:rFonts w:ascii="Arial" w:hAnsi="Arial" w:cs="Arial"/>
          <w:sz w:val="20"/>
        </w:rPr>
        <w:t xml:space="preserve">Statutory policy reserves shall be established for all unmatured contractual obligations of the reporting entity arising out of the provisions of the insurance contract. Where separate benefits are included </w:t>
      </w:r>
      <w:r w:rsidRPr="00CE30DF">
        <w:rPr>
          <w:rFonts w:ascii="Arial" w:hAnsi="Arial" w:cs="Arial"/>
          <w:sz w:val="20"/>
        </w:rPr>
        <w:lastRenderedPageBreak/>
        <w:t xml:space="preserve">in a contract, a reserve for each benefit shall be established as required in Appendix A-820. These statutory policy reserves have historically been calculated as the excess of the present value of future benefits to be paid to or on behalf of policyholders </w:t>
      </w:r>
      <w:proofErr w:type="gramStart"/>
      <w:r w:rsidRPr="00CE30DF">
        <w:rPr>
          <w:rFonts w:ascii="Arial" w:hAnsi="Arial" w:cs="Arial"/>
          <w:sz w:val="20"/>
        </w:rPr>
        <w:t>less</w:t>
      </w:r>
      <w:proofErr w:type="gramEnd"/>
      <w:r w:rsidRPr="00CE30DF">
        <w:rPr>
          <w:rFonts w:ascii="Arial" w:hAnsi="Arial" w:cs="Arial"/>
          <w:sz w:val="20"/>
        </w:rPr>
        <w:t xml:space="preserve"> the present value of future net premiums. For policies issued on or after the operative date of the </w:t>
      </w:r>
      <w:r w:rsidRPr="00CE30DF">
        <w:rPr>
          <w:rFonts w:ascii="Arial" w:hAnsi="Arial" w:cs="Arial"/>
          <w:i/>
          <w:sz w:val="20"/>
        </w:rPr>
        <w:t>Valuation Manual</w:t>
      </w:r>
      <w:r w:rsidRPr="00CE30DF">
        <w:rPr>
          <w:rFonts w:ascii="Arial" w:hAnsi="Arial" w:cs="Arial"/>
          <w:sz w:val="20"/>
        </w:rPr>
        <w:t>, these formulaic calculations will be supplemented for some policies with more advanced deterministic and</w:t>
      </w:r>
      <w:ins w:id="4" w:author="Marcotte, Robin" w:date="2025-02-28T09:29:00Z" w16du:dateUtc="2025-02-28T15:29:00Z">
        <w:r w:rsidRPr="00CE30DF">
          <w:rPr>
            <w:rFonts w:ascii="Arial" w:hAnsi="Arial" w:cs="Arial"/>
            <w:sz w:val="20"/>
          </w:rPr>
          <w:t>/or</w:t>
        </w:r>
      </w:ins>
      <w:r w:rsidRPr="00CE30DF">
        <w:rPr>
          <w:rFonts w:ascii="Arial" w:hAnsi="Arial" w:cs="Arial"/>
          <w:sz w:val="20"/>
        </w:rPr>
        <w:t xml:space="preserve"> stochastic reserve methodologies to better reflect company experience, possible economic conditions and inherent policy risks. Statutory policy reserves meet the definition of liabilities as defined in </w:t>
      </w:r>
      <w:r w:rsidRPr="00CE30DF">
        <w:rPr>
          <w:rFonts w:ascii="Arial" w:hAnsi="Arial" w:cs="Arial"/>
          <w:i/>
          <w:sz w:val="20"/>
        </w:rPr>
        <w:t>SSAP No. 5—Liabilities, Contingencies and Impairments of Assets</w:t>
      </w:r>
      <w:r w:rsidRPr="00CE30DF">
        <w:rPr>
          <w:rFonts w:ascii="Arial" w:hAnsi="Arial" w:cs="Arial"/>
          <w:sz w:val="20"/>
        </w:rPr>
        <w:t>. The actuarial methodologies referred to in paragraph 16 meet the criteria required for reasonable estimates in SSAP No. 5</w:t>
      </w:r>
      <w:r w:rsidRPr="0039685C">
        <w:rPr>
          <w:szCs w:val="22"/>
        </w:rPr>
        <w:t>.</w:t>
      </w:r>
    </w:p>
    <w:p w14:paraId="7A9EF77E" w14:textId="77777777" w:rsidR="001C528E" w:rsidRPr="0039685C" w:rsidRDefault="001C528E" w:rsidP="001C528E">
      <w:pPr>
        <w:ind w:left="360"/>
        <w:rPr>
          <w:sz w:val="22"/>
          <w:szCs w:val="22"/>
        </w:rPr>
      </w:pPr>
    </w:p>
    <w:p w14:paraId="3F89A751" w14:textId="7153E561" w:rsidR="001C528E" w:rsidRPr="0039685C" w:rsidRDefault="001C528E" w:rsidP="001C528E">
      <w:pPr>
        <w:numPr>
          <w:ilvl w:val="0"/>
          <w:numId w:val="27"/>
        </w:numPr>
        <w:spacing w:after="160" w:line="276" w:lineRule="auto"/>
        <w:rPr>
          <w:sz w:val="22"/>
          <w:szCs w:val="22"/>
        </w:rPr>
      </w:pPr>
      <w:r w:rsidRPr="0039685C">
        <w:rPr>
          <w:sz w:val="22"/>
          <w:szCs w:val="22"/>
        </w:rPr>
        <w:t xml:space="preserve">Paragraph 22: </w:t>
      </w:r>
      <w:r w:rsidRPr="0039685C">
        <w:rPr>
          <w:b/>
          <w:bCs/>
          <w:sz w:val="22"/>
          <w:szCs w:val="22"/>
        </w:rPr>
        <w:t>Change Needed – distinguish between different PBR exclusion tests for different products</w:t>
      </w:r>
      <w:r w:rsidR="000B026B" w:rsidRPr="0039685C">
        <w:rPr>
          <w:b/>
          <w:bCs/>
          <w:sz w:val="22"/>
          <w:szCs w:val="22"/>
        </w:rPr>
        <w:t xml:space="preserve"> by adding word “and” and the word “or”</w:t>
      </w:r>
      <w:r w:rsidRPr="0039685C">
        <w:rPr>
          <w:b/>
          <w:bCs/>
          <w:sz w:val="22"/>
          <w:szCs w:val="22"/>
        </w:rPr>
        <w:t>.</w:t>
      </w:r>
    </w:p>
    <w:p w14:paraId="17B98DC3" w14:textId="72F18EE3" w:rsidR="000B026B" w:rsidRPr="00CE30DF" w:rsidRDefault="000B026B" w:rsidP="0039685C">
      <w:pPr>
        <w:numPr>
          <w:ilvl w:val="0"/>
          <w:numId w:val="29"/>
        </w:numPr>
        <w:tabs>
          <w:tab w:val="left" w:pos="630"/>
          <w:tab w:val="left" w:pos="720"/>
        </w:tabs>
        <w:spacing w:after="220"/>
        <w:ind w:left="630" w:firstLine="0"/>
        <w:jc w:val="both"/>
        <w:rPr>
          <w:rFonts w:ascii="Arial" w:hAnsi="Arial" w:cs="Arial"/>
          <w:sz w:val="20"/>
          <w:szCs w:val="20"/>
        </w:rPr>
      </w:pPr>
      <w:r w:rsidRPr="00CE30DF">
        <w:rPr>
          <w:rFonts w:ascii="Arial" w:hAnsi="Arial" w:cs="Arial"/>
          <w:sz w:val="20"/>
          <w:szCs w:val="20"/>
        </w:rPr>
        <w:t xml:space="preserve">For life and annuity policies issued on or after the operative date of the </w:t>
      </w:r>
      <w:r w:rsidRPr="00CE30DF">
        <w:rPr>
          <w:rFonts w:ascii="Arial" w:hAnsi="Arial" w:cs="Arial"/>
          <w:i/>
          <w:sz w:val="20"/>
          <w:szCs w:val="20"/>
        </w:rPr>
        <w:t>Valuation Manual</w:t>
      </w:r>
      <w:r w:rsidRPr="00CE30DF">
        <w:rPr>
          <w:rFonts w:ascii="Arial" w:hAnsi="Arial" w:cs="Arial"/>
          <w:sz w:val="20"/>
          <w:szCs w:val="20"/>
        </w:rPr>
        <w:t xml:space="preserve">, reserves shall use the requirements of the </w:t>
      </w:r>
      <w:r w:rsidRPr="00CE30DF">
        <w:rPr>
          <w:rFonts w:ascii="Arial" w:hAnsi="Arial" w:cs="Arial"/>
          <w:i/>
          <w:sz w:val="20"/>
          <w:szCs w:val="20"/>
        </w:rPr>
        <w:t>Valuation Manual</w:t>
      </w:r>
      <w:r w:rsidRPr="00CE30DF">
        <w:rPr>
          <w:rFonts w:ascii="Arial" w:hAnsi="Arial" w:cs="Arial"/>
          <w:sz w:val="20"/>
          <w:szCs w:val="20"/>
        </w:rPr>
        <w:t xml:space="preserve">. As required by Appendix A-820, reserves are required to be determined using the methodologies and processes described in the </w:t>
      </w:r>
      <w:r w:rsidRPr="00CE30DF">
        <w:rPr>
          <w:rFonts w:ascii="Arial" w:hAnsi="Arial" w:cs="Arial"/>
          <w:i/>
          <w:sz w:val="20"/>
          <w:szCs w:val="20"/>
        </w:rPr>
        <w:t>Valuation Manual</w:t>
      </w:r>
      <w:r w:rsidRPr="00CE30DF">
        <w:rPr>
          <w:rFonts w:ascii="Arial" w:hAnsi="Arial" w:cs="Arial"/>
          <w:sz w:val="20"/>
          <w:szCs w:val="20"/>
        </w:rPr>
        <w:t xml:space="preserve">. For policies unable to meet the </w:t>
      </w:r>
      <w:r w:rsidRPr="00CE30DF">
        <w:rPr>
          <w:rFonts w:ascii="Arial" w:hAnsi="Arial" w:cs="Arial"/>
          <w:i/>
          <w:sz w:val="20"/>
          <w:szCs w:val="20"/>
        </w:rPr>
        <w:t>Valuation Manual</w:t>
      </w:r>
      <w:r w:rsidRPr="00CE30DF">
        <w:rPr>
          <w:rFonts w:ascii="Arial" w:hAnsi="Arial" w:cs="Arial"/>
          <w:sz w:val="20"/>
          <w:szCs w:val="20"/>
        </w:rPr>
        <w:t xml:space="preserve"> criteria for exemption from deterministic </w:t>
      </w:r>
      <w:ins w:id="5" w:author="Marcotte, Robin" w:date="2025-02-28T09:40:00Z" w16du:dateUtc="2025-02-28T15:40:00Z">
        <w:r w:rsidR="001103A5" w:rsidRPr="00CE30DF">
          <w:rPr>
            <w:rFonts w:ascii="Arial" w:hAnsi="Arial" w:cs="Arial"/>
            <w:sz w:val="20"/>
            <w:szCs w:val="20"/>
          </w:rPr>
          <w:t>and</w:t>
        </w:r>
      </w:ins>
      <w:ins w:id="6" w:author="Marcotte, Robin" w:date="2025-02-28T09:41:00Z" w16du:dateUtc="2025-02-28T15:41:00Z">
        <w:r w:rsidR="001103A5" w:rsidRPr="00CE30DF">
          <w:rPr>
            <w:rFonts w:ascii="Arial" w:hAnsi="Arial" w:cs="Arial"/>
            <w:sz w:val="20"/>
            <w:szCs w:val="20"/>
          </w:rPr>
          <w:t>/</w:t>
        </w:r>
      </w:ins>
      <w:r w:rsidRPr="00CE30DF">
        <w:rPr>
          <w:rFonts w:ascii="Arial" w:hAnsi="Arial" w:cs="Arial"/>
          <w:sz w:val="20"/>
          <w:szCs w:val="20"/>
        </w:rPr>
        <w:t xml:space="preserve">or stochastic reserves, the </w:t>
      </w:r>
      <w:r w:rsidRPr="00CE30DF">
        <w:rPr>
          <w:rFonts w:ascii="Arial" w:hAnsi="Arial" w:cs="Arial"/>
          <w:i/>
          <w:sz w:val="20"/>
          <w:szCs w:val="20"/>
        </w:rPr>
        <w:t>Valuation Manual</w:t>
      </w:r>
      <w:r w:rsidRPr="00CE30DF">
        <w:rPr>
          <w:rFonts w:ascii="Arial" w:hAnsi="Arial" w:cs="Arial"/>
          <w:sz w:val="20"/>
          <w:szCs w:val="20"/>
        </w:rPr>
        <w:t xml:space="preserve"> supplements formulaic life insurance policy reserve methodologies with more advanced deterministic and</w:t>
      </w:r>
      <w:ins w:id="7" w:author="Marcotte, Robin" w:date="2025-02-28T09:40:00Z" w16du:dateUtc="2025-02-28T15:40:00Z">
        <w:r w:rsidR="001103A5" w:rsidRPr="00CE30DF">
          <w:rPr>
            <w:rFonts w:ascii="Arial" w:hAnsi="Arial" w:cs="Arial"/>
            <w:sz w:val="20"/>
            <w:szCs w:val="20"/>
          </w:rPr>
          <w:t>/or</w:t>
        </w:r>
      </w:ins>
      <w:r w:rsidRPr="00CE30DF">
        <w:rPr>
          <w:rFonts w:ascii="Arial" w:hAnsi="Arial" w:cs="Arial"/>
          <w:sz w:val="20"/>
          <w:szCs w:val="20"/>
        </w:rPr>
        <w:t xml:space="preserve"> stochastic reserve methodologies to produce reserves that better reflect company experience, possible economic conditions and inherent policy risks.</w:t>
      </w:r>
    </w:p>
    <w:p w14:paraId="78B6C8E8" w14:textId="77777777" w:rsidR="001C528E" w:rsidRPr="00101A75" w:rsidRDefault="001C528E" w:rsidP="001C528E">
      <w:pPr>
        <w:numPr>
          <w:ilvl w:val="0"/>
          <w:numId w:val="27"/>
        </w:numPr>
        <w:spacing w:after="160" w:line="276" w:lineRule="auto"/>
        <w:rPr>
          <w:sz w:val="22"/>
          <w:szCs w:val="22"/>
        </w:rPr>
      </w:pPr>
      <w:r w:rsidRPr="00101A75">
        <w:rPr>
          <w:sz w:val="22"/>
          <w:szCs w:val="22"/>
        </w:rPr>
        <w:t xml:space="preserve">Paragraph 40: </w:t>
      </w:r>
      <w:r w:rsidRPr="00101A75">
        <w:rPr>
          <w:b/>
          <w:bCs/>
          <w:sz w:val="22"/>
          <w:szCs w:val="22"/>
        </w:rPr>
        <w:t>Change Needed – distinguish between different versions of CARVM now on PBR.</w:t>
      </w:r>
    </w:p>
    <w:p w14:paraId="752A8E1C" w14:textId="51862065" w:rsidR="001103A5" w:rsidRPr="00CE30DF" w:rsidRDefault="001103A5" w:rsidP="00101A75">
      <w:pPr>
        <w:numPr>
          <w:ilvl w:val="0"/>
          <w:numId w:val="30"/>
        </w:numPr>
        <w:spacing w:after="220"/>
        <w:ind w:left="720" w:firstLine="0"/>
        <w:jc w:val="both"/>
        <w:rPr>
          <w:rFonts w:ascii="Arial" w:hAnsi="Arial" w:cs="Arial"/>
          <w:sz w:val="20"/>
          <w:szCs w:val="20"/>
        </w:rPr>
      </w:pPr>
      <w:r w:rsidRPr="00CE30DF">
        <w:rPr>
          <w:rFonts w:ascii="Arial" w:eastAsiaTheme="minorHAnsi" w:hAnsi="Arial" w:cs="Arial"/>
          <w:sz w:val="20"/>
          <w:szCs w:val="20"/>
        </w:rPr>
        <w:t xml:space="preserve">The </w:t>
      </w:r>
      <w:r w:rsidRPr="00CE30DF">
        <w:rPr>
          <w:rFonts w:ascii="Arial" w:eastAsiaTheme="minorHAnsi" w:hAnsi="Arial" w:cs="Arial"/>
          <w:i/>
          <w:sz w:val="20"/>
          <w:szCs w:val="20"/>
        </w:rPr>
        <w:t>Valuation Manual</w:t>
      </w:r>
      <w:r w:rsidRPr="00CE30DF">
        <w:rPr>
          <w:rFonts w:ascii="Arial" w:eastAsiaTheme="minorHAnsi" w:hAnsi="Arial" w:cs="Arial"/>
          <w:sz w:val="20"/>
          <w:szCs w:val="20"/>
        </w:rPr>
        <w:t xml:space="preserve"> is effective prospectively for policies written on or after the operative date; however, as the </w:t>
      </w:r>
      <w:ins w:id="8" w:author="Marcotte, Robin" w:date="2025-02-28T09:47:00Z" w16du:dateUtc="2025-02-28T15:47:00Z">
        <w:r w:rsidR="009E75CC" w:rsidRPr="00CE30DF">
          <w:rPr>
            <w:rFonts w:ascii="Arial" w:eastAsiaTheme="minorHAnsi" w:hAnsi="Arial" w:cs="Arial"/>
            <w:sz w:val="20"/>
            <w:szCs w:val="20"/>
          </w:rPr>
          <w:t xml:space="preserve">variable annuity </w:t>
        </w:r>
      </w:ins>
      <w:r w:rsidRPr="00CE30DF">
        <w:rPr>
          <w:rFonts w:ascii="Arial" w:eastAsiaTheme="minorHAnsi" w:hAnsi="Arial" w:cs="Arial"/>
          <w:sz w:val="20"/>
          <w:szCs w:val="20"/>
        </w:rPr>
        <w:t xml:space="preserve">CARVM methodology was already principles-based, some changes to the CARVM methodology in VM-21 (on variable annuities) and to the related AG 43 may result in retroactive application to the reserving for existing contracts. Therefore, upon the initial prospective adoption of principle-based reserving, the change in valuation basis reflected as an adjustment to surplus for most entities will be zero. After initial adoption of the </w:t>
      </w:r>
      <w:r w:rsidRPr="00CE30DF">
        <w:rPr>
          <w:rFonts w:ascii="Arial" w:eastAsiaTheme="minorHAnsi" w:hAnsi="Arial" w:cs="Arial"/>
          <w:i/>
          <w:sz w:val="20"/>
          <w:szCs w:val="20"/>
        </w:rPr>
        <w:t>Valuation Manual</w:t>
      </w:r>
      <w:r w:rsidRPr="00CE30DF">
        <w:rPr>
          <w:rFonts w:ascii="Arial" w:eastAsiaTheme="minorHAnsi" w:hAnsi="Arial" w:cs="Arial"/>
          <w:sz w:val="20"/>
          <w:szCs w:val="20"/>
        </w:rPr>
        <w:t>, changes in valuation basis will need to be evaluated to determine the amount of any surplus adjustments.</w:t>
      </w:r>
    </w:p>
    <w:p w14:paraId="2EE3028A" w14:textId="77777777" w:rsidR="00EF5FAA" w:rsidRPr="00EF5FAA" w:rsidRDefault="00EF5FAA" w:rsidP="00EF5FAA">
      <w:pPr>
        <w:jc w:val="both"/>
        <w:rPr>
          <w:b/>
          <w:bCs/>
          <w:sz w:val="22"/>
          <w:szCs w:val="22"/>
        </w:rPr>
      </w:pPr>
      <w:r w:rsidRPr="00EF5FAA">
        <w:rPr>
          <w:b/>
          <w:bCs/>
          <w:sz w:val="22"/>
          <w:szCs w:val="22"/>
        </w:rPr>
        <w:t>Status:</w:t>
      </w:r>
    </w:p>
    <w:p w14:paraId="4B3FED35" w14:textId="26EECB95" w:rsidR="00EF5FAA" w:rsidRPr="00EF5FAA" w:rsidRDefault="00EF5FAA" w:rsidP="00EF5FAA">
      <w:pPr>
        <w:jc w:val="both"/>
        <w:rPr>
          <w:sz w:val="22"/>
          <w:szCs w:val="22"/>
        </w:rPr>
      </w:pPr>
      <w:r w:rsidRPr="00EF5FAA">
        <w:rPr>
          <w:sz w:val="22"/>
          <w:szCs w:val="22"/>
        </w:rPr>
        <w:t>On March 24, 2025, the Statutory Accounting Principles (E) Working Group exposed</w:t>
      </w:r>
      <w:r w:rsidRPr="00EF5FAA">
        <w:t xml:space="preserve"> </w:t>
      </w:r>
      <w:r w:rsidRPr="00EF5FAA">
        <w:rPr>
          <w:sz w:val="22"/>
          <w:szCs w:val="22"/>
        </w:rPr>
        <w:t xml:space="preserve">revisions which add minor consistency revisions to </w:t>
      </w:r>
      <w:r w:rsidRPr="00EF5FAA">
        <w:rPr>
          <w:i/>
          <w:iCs/>
          <w:sz w:val="22"/>
          <w:szCs w:val="22"/>
        </w:rPr>
        <w:t>SSAP No. 51—Life Contracts</w:t>
      </w:r>
      <w:r w:rsidRPr="00EF5FAA">
        <w:rPr>
          <w:sz w:val="22"/>
          <w:szCs w:val="22"/>
        </w:rPr>
        <w:t xml:space="preserve"> reflect updates to the Valuation Manual in </w:t>
      </w:r>
      <w:r w:rsidRPr="00EF5FAA">
        <w:rPr>
          <w:i/>
          <w:iCs/>
          <w:sz w:val="22"/>
          <w:szCs w:val="22"/>
        </w:rPr>
        <w:t>VM-22 PBR: Requirements for Principle-Based Reserves for Non-Variable Annuities</w:t>
      </w:r>
      <w:r w:rsidRPr="00EF5FAA">
        <w:rPr>
          <w:sz w:val="22"/>
          <w:szCs w:val="22"/>
        </w:rPr>
        <w:t>.</w:t>
      </w:r>
    </w:p>
    <w:p w14:paraId="026DC46A" w14:textId="77777777" w:rsidR="00EF5FAA" w:rsidRPr="00EF5FAA" w:rsidRDefault="00EF5FAA" w:rsidP="00EF5FAA">
      <w:pPr>
        <w:jc w:val="both"/>
        <w:rPr>
          <w:sz w:val="22"/>
          <w:szCs w:val="22"/>
        </w:rPr>
      </w:pPr>
    </w:p>
    <w:p w14:paraId="5BEC363C" w14:textId="4B81E282" w:rsidR="00CC53AA" w:rsidRPr="00101A75" w:rsidRDefault="002A1316" w:rsidP="000579B6">
      <w:pPr>
        <w:rPr>
          <w:sz w:val="18"/>
          <w:szCs w:val="18"/>
        </w:rPr>
      </w:pPr>
      <w:r w:rsidRPr="00101A75">
        <w:rPr>
          <w:sz w:val="18"/>
          <w:szCs w:val="18"/>
        </w:rPr>
        <w:fldChar w:fldCharType="begin"/>
      </w:r>
      <w:r w:rsidRPr="00101A75">
        <w:rPr>
          <w:sz w:val="18"/>
          <w:szCs w:val="18"/>
        </w:rPr>
        <w:instrText xml:space="preserve"> FILENAME \p </w:instrText>
      </w:r>
      <w:r w:rsidRPr="00101A75">
        <w:rPr>
          <w:sz w:val="18"/>
          <w:szCs w:val="18"/>
        </w:rPr>
        <w:fldChar w:fldCharType="separate"/>
      </w:r>
      <w:r w:rsidR="00904AA9">
        <w:rPr>
          <w:noProof/>
          <w:sz w:val="18"/>
          <w:szCs w:val="18"/>
        </w:rPr>
        <w:t>https://naiconline.sharepoint.com/teams/FRSStatutoryAccounting/National Meetings/A. National Meeting Materials/2025/08-11-25 Summer National Meeting/Hearing/11 - 25-09 - VM-22 Coordination.docx</w:t>
      </w:r>
      <w:r w:rsidRPr="00101A75">
        <w:rPr>
          <w:sz w:val="18"/>
          <w:szCs w:val="18"/>
        </w:rPr>
        <w:fldChar w:fldCharType="end"/>
      </w:r>
    </w:p>
    <w:p w14:paraId="0FE979AF" w14:textId="77777777" w:rsidR="00AA1DC0" w:rsidRPr="00101A75" w:rsidRDefault="00AA1DC0" w:rsidP="000579B6">
      <w:pPr>
        <w:rPr>
          <w:sz w:val="18"/>
          <w:szCs w:val="18"/>
        </w:rPr>
      </w:pPr>
    </w:p>
    <w:sectPr w:rsidR="00AA1DC0" w:rsidRPr="00101A75" w:rsidSect="000B372C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54D5C" w14:textId="77777777" w:rsidR="00087DBD" w:rsidRDefault="00087DBD">
      <w:r>
        <w:separator/>
      </w:r>
    </w:p>
  </w:endnote>
  <w:endnote w:type="continuationSeparator" w:id="0">
    <w:p w14:paraId="45B8013B" w14:textId="77777777" w:rsidR="00087DBD" w:rsidRDefault="00087DBD">
      <w:r>
        <w:continuationSeparator/>
      </w:r>
    </w:p>
  </w:endnote>
  <w:endnote w:type="continuationNotice" w:id="1">
    <w:p w14:paraId="7F15895E" w14:textId="77777777" w:rsidR="00087DBD" w:rsidRDefault="00087D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3938B" w14:textId="4092CF94" w:rsidR="006D3A59" w:rsidRDefault="006D3A59" w:rsidP="00DF407B">
    <w:pPr>
      <w:pStyle w:val="Footer"/>
      <w:tabs>
        <w:tab w:val="clear" w:pos="4320"/>
        <w:tab w:val="center" w:pos="5040"/>
      </w:tabs>
      <w:rPr>
        <w:sz w:val="20"/>
      </w:rPr>
    </w:pPr>
    <w:r>
      <w:rPr>
        <w:sz w:val="20"/>
      </w:rPr>
      <w:t xml:space="preserve">© </w:t>
    </w:r>
    <w:r w:rsidR="005B478B">
      <w:rPr>
        <w:sz w:val="20"/>
      </w:rPr>
      <w:t>20</w:t>
    </w:r>
    <w:r w:rsidR="00CA4E49">
      <w:rPr>
        <w:sz w:val="20"/>
      </w:rPr>
      <w:t>2</w:t>
    </w:r>
    <w:r w:rsidR="00D66EE3">
      <w:rPr>
        <w:sz w:val="20"/>
      </w:rPr>
      <w:t>5</w:t>
    </w:r>
    <w:r>
      <w:rPr>
        <w:sz w:val="20"/>
      </w:rPr>
      <w:t xml:space="preserve"> National Association of Insurance Commissioners</w:t>
    </w:r>
    <w:r w:rsidR="00DF407B">
      <w:rPr>
        <w:sz w:val="20"/>
      </w:rPr>
      <w:tab/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626EC0">
      <w:rPr>
        <w:rStyle w:val="PageNumber"/>
        <w:noProof/>
        <w:sz w:val="20"/>
      </w:rPr>
      <w:t>2</w:t>
    </w:r>
    <w:r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70D23" w14:textId="15EC467B" w:rsidR="006D3A59" w:rsidRDefault="006D3A59" w:rsidP="006B37DD">
    <w:pPr>
      <w:pStyle w:val="Footer"/>
      <w:tabs>
        <w:tab w:val="clear" w:pos="4320"/>
        <w:tab w:val="center" w:pos="5040"/>
      </w:tabs>
      <w:rPr>
        <w:sz w:val="20"/>
      </w:rPr>
    </w:pPr>
    <w:r>
      <w:rPr>
        <w:sz w:val="20"/>
      </w:rPr>
      <w:t>© 201</w:t>
    </w:r>
    <w:r w:rsidR="002D70E6">
      <w:rPr>
        <w:sz w:val="20"/>
      </w:rPr>
      <w:t>9</w:t>
    </w:r>
    <w:r>
      <w:rPr>
        <w:sz w:val="20"/>
      </w:rPr>
      <w:t xml:space="preserve"> National Association of Insurance Commissioners</w:t>
    </w:r>
    <w:r w:rsidR="006B37DD">
      <w:rPr>
        <w:sz w:val="20"/>
      </w:rPr>
      <w:tab/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626EC0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AD7EE" w14:textId="77777777" w:rsidR="00087DBD" w:rsidRDefault="00087DBD">
      <w:r>
        <w:separator/>
      </w:r>
    </w:p>
  </w:footnote>
  <w:footnote w:type="continuationSeparator" w:id="0">
    <w:p w14:paraId="0EAC3DB0" w14:textId="77777777" w:rsidR="00087DBD" w:rsidRDefault="00087DBD">
      <w:r>
        <w:continuationSeparator/>
      </w:r>
    </w:p>
  </w:footnote>
  <w:footnote w:type="continuationNotice" w:id="1">
    <w:p w14:paraId="75124F70" w14:textId="77777777" w:rsidR="00087DBD" w:rsidRDefault="00087D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00AE6" w14:textId="46C9CD30" w:rsidR="006D3A59" w:rsidRPr="00F04F9A" w:rsidRDefault="00EF660A">
    <w:pPr>
      <w:pStyle w:val="Header"/>
      <w:jc w:val="right"/>
      <w:rPr>
        <w:b/>
        <w:sz w:val="20"/>
      </w:rPr>
    </w:pPr>
    <w:r>
      <w:rPr>
        <w:b/>
        <w:sz w:val="20"/>
      </w:rPr>
      <w:t>Attachment 1</w:t>
    </w:r>
    <w:r w:rsidR="00904AA9">
      <w:rPr>
        <w:b/>
        <w:sz w:val="20"/>
      </w:rPr>
      <w:t>1</w:t>
    </w:r>
  </w:p>
  <w:p w14:paraId="14FEED1A" w14:textId="5E1D18F9" w:rsidR="006D3A59" w:rsidRPr="00F04F9A" w:rsidRDefault="006D3A59">
    <w:pPr>
      <w:pStyle w:val="Header"/>
      <w:jc w:val="right"/>
      <w:rPr>
        <w:bCs/>
        <w:sz w:val="20"/>
      </w:rPr>
    </w:pPr>
    <w:r w:rsidRPr="00F04F9A">
      <w:rPr>
        <w:bCs/>
        <w:sz w:val="20"/>
      </w:rPr>
      <w:t>Ref #20</w:t>
    </w:r>
    <w:r w:rsidR="008424D9">
      <w:rPr>
        <w:bCs/>
        <w:sz w:val="20"/>
      </w:rPr>
      <w:t>2</w:t>
    </w:r>
    <w:r w:rsidR="00D66EE3">
      <w:rPr>
        <w:bCs/>
        <w:sz w:val="20"/>
      </w:rPr>
      <w:t>5</w:t>
    </w:r>
    <w:r w:rsidRPr="00F04F9A">
      <w:rPr>
        <w:bCs/>
        <w:sz w:val="20"/>
      </w:rPr>
      <w:t>-</w:t>
    </w:r>
    <w:r w:rsidR="0030192A">
      <w:rPr>
        <w:bCs/>
        <w:sz w:val="20"/>
      </w:rPr>
      <w:t>09</w:t>
    </w:r>
  </w:p>
  <w:p w14:paraId="12DAC63B" w14:textId="77777777" w:rsidR="006D3A59" w:rsidRDefault="006D3A59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9815E" w14:textId="77777777" w:rsidR="006D3A59" w:rsidRPr="00F04F9A" w:rsidRDefault="006D3A59" w:rsidP="00AE74CF">
    <w:pPr>
      <w:pStyle w:val="Header"/>
      <w:jc w:val="right"/>
      <w:rPr>
        <w:b/>
        <w:sz w:val="20"/>
      </w:rPr>
    </w:pPr>
    <w:r w:rsidRPr="00F04F9A">
      <w:rPr>
        <w:b/>
        <w:sz w:val="20"/>
      </w:rPr>
      <w:t>Attachment __</w:t>
    </w:r>
  </w:p>
  <w:p w14:paraId="6B24D022" w14:textId="403538C5" w:rsidR="006D3A59" w:rsidRPr="00F04F9A" w:rsidRDefault="006D3A59" w:rsidP="00AE74CF">
    <w:pPr>
      <w:pStyle w:val="Header"/>
      <w:jc w:val="right"/>
      <w:rPr>
        <w:bCs/>
        <w:sz w:val="20"/>
      </w:rPr>
    </w:pPr>
    <w:r w:rsidRPr="00F04F9A">
      <w:rPr>
        <w:bCs/>
        <w:sz w:val="20"/>
      </w:rPr>
      <w:t>Ref #201</w:t>
    </w:r>
    <w:r w:rsidR="002D70E6">
      <w:rPr>
        <w:bCs/>
        <w:sz w:val="20"/>
      </w:rPr>
      <w:t>9</w:t>
    </w:r>
    <w:r w:rsidRPr="00F04F9A">
      <w:rPr>
        <w:bCs/>
        <w:sz w:val="20"/>
      </w:rPr>
      <w:t>-</w:t>
    </w:r>
  </w:p>
  <w:p w14:paraId="7E519226" w14:textId="77777777" w:rsidR="006D3A59" w:rsidRDefault="006D3A59" w:rsidP="00AE74C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D4D0B7F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88"/>
    <w:multiLevelType w:val="singleLevel"/>
    <w:tmpl w:val="257A157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FE"/>
    <w:multiLevelType w:val="singleLevel"/>
    <w:tmpl w:val="1D8C0038"/>
    <w:lvl w:ilvl="0">
      <w:numFmt w:val="decimal"/>
      <w:pStyle w:val="ListBullet2"/>
      <w:lvlText w:val="*"/>
      <w:lvlJc w:val="left"/>
    </w:lvl>
  </w:abstractNum>
  <w:abstractNum w:abstractNumId="3" w15:restartNumberingAfterBreak="0">
    <w:nsid w:val="05D86723"/>
    <w:multiLevelType w:val="hybridMultilevel"/>
    <w:tmpl w:val="E25A2108"/>
    <w:lvl w:ilvl="0" w:tplc="4F36638E">
      <w:start w:val="22"/>
      <w:numFmt w:val="decimal"/>
      <w:lvlText w:val="%1."/>
      <w:lvlJc w:val="left"/>
      <w:pPr>
        <w:ind w:left="886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" w15:restartNumberingAfterBreak="0">
    <w:nsid w:val="099D0659"/>
    <w:multiLevelType w:val="hybridMultilevel"/>
    <w:tmpl w:val="250A3EF6"/>
    <w:lvl w:ilvl="0" w:tplc="40FA3434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5" w15:restartNumberingAfterBreak="0">
    <w:nsid w:val="0BE749D2"/>
    <w:multiLevelType w:val="multilevel"/>
    <w:tmpl w:val="5740919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001296A"/>
    <w:multiLevelType w:val="singleLevel"/>
    <w:tmpl w:val="D06EB10A"/>
    <w:lvl w:ilvl="0">
      <w:start w:val="1"/>
      <w:numFmt w:val="lowerLetter"/>
      <w:lvlText w:val="%1."/>
      <w:legacy w:legacy="1" w:legacySpace="0" w:legacyIndent="720"/>
      <w:lvlJc w:val="left"/>
      <w:pPr>
        <w:ind w:left="1440" w:hanging="720"/>
      </w:pPr>
    </w:lvl>
  </w:abstractNum>
  <w:abstractNum w:abstractNumId="7" w15:restartNumberingAfterBreak="0">
    <w:nsid w:val="1CCE3CEB"/>
    <w:multiLevelType w:val="hybridMultilevel"/>
    <w:tmpl w:val="05726922"/>
    <w:lvl w:ilvl="0" w:tplc="7E2CE26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7C7B54"/>
    <w:multiLevelType w:val="hybridMultilevel"/>
    <w:tmpl w:val="1310CA3A"/>
    <w:lvl w:ilvl="0" w:tplc="05969F5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4DA072C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7882B06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EA72BE9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2F3C900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7116F3DC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CA16657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CDE0A744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4E4C1C54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2562614D"/>
    <w:multiLevelType w:val="multilevel"/>
    <w:tmpl w:val="80D0373C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68150B"/>
    <w:multiLevelType w:val="hybridMultilevel"/>
    <w:tmpl w:val="0ACE04A2"/>
    <w:lvl w:ilvl="0" w:tplc="D054DC2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C186ED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12F8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1E63D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CCCB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30CA4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AC01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6037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DE3D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CD3820"/>
    <w:multiLevelType w:val="hybridMultilevel"/>
    <w:tmpl w:val="E2402B7E"/>
    <w:lvl w:ilvl="0" w:tplc="708C0D9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F93467"/>
    <w:multiLevelType w:val="hybridMultilevel"/>
    <w:tmpl w:val="265AA1EA"/>
    <w:lvl w:ilvl="0" w:tplc="0409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6F78E6"/>
    <w:multiLevelType w:val="hybridMultilevel"/>
    <w:tmpl w:val="8DCC3DEE"/>
    <w:lvl w:ilvl="0" w:tplc="04090019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04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814D5B"/>
    <w:multiLevelType w:val="hybridMultilevel"/>
    <w:tmpl w:val="CB2E224E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0C3583"/>
    <w:multiLevelType w:val="hybridMultilevel"/>
    <w:tmpl w:val="5E6CEDAC"/>
    <w:lvl w:ilvl="0" w:tplc="B4B0530A">
      <w:start w:val="1"/>
      <w:numFmt w:val="lowerRoman"/>
      <w:lvlText w:val="%1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1" w:tplc="4AE6A9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62043A"/>
    <w:multiLevelType w:val="hybridMultilevel"/>
    <w:tmpl w:val="B28E678C"/>
    <w:lvl w:ilvl="0" w:tplc="4252D118">
      <w:start w:val="15"/>
      <w:numFmt w:val="decimal"/>
      <w:lvlText w:val="%1."/>
      <w:lvlJc w:val="left"/>
      <w:pPr>
        <w:ind w:left="540" w:hanging="360"/>
      </w:pPr>
      <w:rPr>
        <w:rFonts w:hint="default"/>
        <w:i w:val="0"/>
        <w:strike w:val="0"/>
      </w:rPr>
    </w:lvl>
    <w:lvl w:ilvl="1" w:tplc="7714C65E">
      <w:start w:val="1"/>
      <w:numFmt w:val="lowerLetter"/>
      <w:lvlText w:val="%2."/>
      <w:lvlJc w:val="left"/>
      <w:pPr>
        <w:ind w:left="16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 w15:restartNumberingAfterBreak="0">
    <w:nsid w:val="491868BE"/>
    <w:multiLevelType w:val="hybridMultilevel"/>
    <w:tmpl w:val="17B25BAE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E195D47"/>
    <w:multiLevelType w:val="hybridMultilevel"/>
    <w:tmpl w:val="763AF51A"/>
    <w:lvl w:ilvl="0" w:tplc="F17CDFA8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 w15:restartNumberingAfterBreak="0">
    <w:nsid w:val="5BC30B6F"/>
    <w:multiLevelType w:val="hybridMultilevel"/>
    <w:tmpl w:val="DC7E8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7B7086"/>
    <w:multiLevelType w:val="singleLevel"/>
    <w:tmpl w:val="D06EB10A"/>
    <w:lvl w:ilvl="0">
      <w:start w:val="1"/>
      <w:numFmt w:val="lowerLetter"/>
      <w:lvlText w:val="%1."/>
      <w:legacy w:legacy="1" w:legacySpace="0" w:legacyIndent="720"/>
      <w:lvlJc w:val="left"/>
      <w:pPr>
        <w:ind w:left="1440" w:hanging="720"/>
      </w:pPr>
    </w:lvl>
  </w:abstractNum>
  <w:abstractNum w:abstractNumId="21" w15:restartNumberingAfterBreak="0">
    <w:nsid w:val="60E74C9F"/>
    <w:multiLevelType w:val="hybridMultilevel"/>
    <w:tmpl w:val="D7D0E978"/>
    <w:lvl w:ilvl="0" w:tplc="7F16EE4C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1E904F5"/>
    <w:multiLevelType w:val="hybridMultilevel"/>
    <w:tmpl w:val="C546AF6A"/>
    <w:lvl w:ilvl="0" w:tplc="32FA1AA2">
      <w:start w:val="1"/>
      <w:numFmt w:val="lowerRoman"/>
      <w:lvlText w:val="%1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1" w:tplc="01B022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6E87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A038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801E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A2D5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3228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3654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5A1A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255417"/>
    <w:multiLevelType w:val="multilevel"/>
    <w:tmpl w:val="6ACC9F6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632E2E27"/>
    <w:multiLevelType w:val="hybridMultilevel"/>
    <w:tmpl w:val="97DC6420"/>
    <w:lvl w:ilvl="0" w:tplc="DF8A357A">
      <w:start w:val="1"/>
      <w:numFmt w:val="lowerLetter"/>
      <w:lvlText w:val="%1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1" w:tplc="04090019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 w:tplc="0409000F">
      <w:start w:val="1"/>
      <w:numFmt w:val="lowerLetter"/>
      <w:pStyle w:val="ListNumber2"/>
      <w:lvlText w:val="%4."/>
      <w:lvlJc w:val="left"/>
      <w:pPr>
        <w:tabs>
          <w:tab w:val="num" w:pos="1800"/>
        </w:tabs>
        <w:ind w:left="3240" w:hanging="72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DA2082"/>
    <w:multiLevelType w:val="hybridMultilevel"/>
    <w:tmpl w:val="B1C8BDAE"/>
    <w:lvl w:ilvl="0" w:tplc="8586ED4E">
      <w:start w:val="40"/>
      <w:numFmt w:val="decimal"/>
      <w:lvlText w:val="%1."/>
      <w:lvlJc w:val="left"/>
      <w:pPr>
        <w:ind w:left="713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26" w15:restartNumberingAfterBreak="0">
    <w:nsid w:val="732C3769"/>
    <w:multiLevelType w:val="singleLevel"/>
    <w:tmpl w:val="D06EB10A"/>
    <w:lvl w:ilvl="0">
      <w:start w:val="1"/>
      <w:numFmt w:val="lowerLetter"/>
      <w:lvlText w:val="%1."/>
      <w:legacy w:legacy="1" w:legacySpace="0" w:legacyIndent="720"/>
      <w:lvlJc w:val="left"/>
      <w:pPr>
        <w:ind w:left="1440" w:hanging="720"/>
      </w:pPr>
    </w:lvl>
  </w:abstractNum>
  <w:abstractNum w:abstractNumId="27" w15:restartNumberingAfterBreak="0">
    <w:nsid w:val="7A2231DD"/>
    <w:multiLevelType w:val="multilevel"/>
    <w:tmpl w:val="E3246638"/>
    <w:lvl w:ilvl="0">
      <w:start w:val="1"/>
      <w:numFmt w:val="decimal"/>
      <w:lvlText w:val="%1."/>
      <w:legacy w:legacy="1" w:legacySpace="0" w:legacyIndent="720"/>
      <w:lvlJc w:val="left"/>
    </w:lvl>
    <w:lvl w:ilvl="1">
      <w:start w:val="1"/>
      <w:numFmt w:val="lowerRoman"/>
      <w:lvlText w:val="%2."/>
      <w:lvlJc w:val="right"/>
      <w:pPr>
        <w:tabs>
          <w:tab w:val="num" w:pos="1980"/>
        </w:tabs>
        <w:ind w:left="1980" w:hanging="18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520"/>
        </w:tabs>
        <w:ind w:left="3960" w:hanging="72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7B2C2C1B"/>
    <w:multiLevelType w:val="multilevel"/>
    <w:tmpl w:val="994A57C2"/>
    <w:lvl w:ilvl="0">
      <w:start w:val="1"/>
      <w:numFmt w:val="lowerLetter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lowerRoman"/>
      <w:lvlText w:val="%2."/>
      <w:legacy w:legacy="1" w:legacySpace="0" w:legacyIndent="720"/>
      <w:lvlJc w:val="left"/>
      <w:pPr>
        <w:ind w:left="1440" w:hanging="720"/>
      </w:pPr>
      <w:rPr>
        <w:rFonts w:ascii="Tms Rmn" w:hAnsi="Tms Rmn" w:hint="default"/>
      </w:rPr>
    </w:lvl>
    <w:lvl w:ilvl="2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3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4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5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6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7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8">
      <w:numFmt w:val="none"/>
      <w:lvlText w:val=""/>
      <w:legacy w:legacy="1" w:legacySpace="0" w:legacyIndent="0"/>
      <w:lvlJc w:val="left"/>
      <w:rPr>
        <w:rFonts w:ascii="Tms Rmn" w:hAnsi="Tms Rmn" w:hint="default"/>
      </w:rPr>
    </w:lvl>
  </w:abstractNum>
  <w:num w:numId="1" w16cid:durableId="949124495">
    <w:abstractNumId w:val="13"/>
  </w:num>
  <w:num w:numId="2" w16cid:durableId="124473872">
    <w:abstractNumId w:val="24"/>
  </w:num>
  <w:num w:numId="3" w16cid:durableId="1736200778">
    <w:abstractNumId w:val="21"/>
  </w:num>
  <w:num w:numId="4" w16cid:durableId="1753817529">
    <w:abstractNumId w:val="15"/>
  </w:num>
  <w:num w:numId="5" w16cid:durableId="1117600130">
    <w:abstractNumId w:val="17"/>
  </w:num>
  <w:num w:numId="6" w16cid:durableId="696123471">
    <w:abstractNumId w:val="12"/>
  </w:num>
  <w:num w:numId="7" w16cid:durableId="2084600477">
    <w:abstractNumId w:val="8"/>
  </w:num>
  <w:num w:numId="8" w16cid:durableId="1195928133">
    <w:abstractNumId w:val="14"/>
  </w:num>
  <w:num w:numId="9" w16cid:durableId="1426073380">
    <w:abstractNumId w:val="20"/>
  </w:num>
  <w:num w:numId="10" w16cid:durableId="1901748065">
    <w:abstractNumId w:val="22"/>
  </w:num>
  <w:num w:numId="11" w16cid:durableId="1629050746">
    <w:abstractNumId w:val="4"/>
  </w:num>
  <w:num w:numId="12" w16cid:durableId="1453746734">
    <w:abstractNumId w:val="18"/>
  </w:num>
  <w:num w:numId="13" w16cid:durableId="1894609188">
    <w:abstractNumId w:val="23"/>
  </w:num>
  <w:num w:numId="14" w16cid:durableId="1117023081">
    <w:abstractNumId w:val="0"/>
  </w:num>
  <w:num w:numId="15" w16cid:durableId="289482149">
    <w:abstractNumId w:val="6"/>
  </w:num>
  <w:num w:numId="16" w16cid:durableId="900989026">
    <w:abstractNumId w:val="26"/>
  </w:num>
  <w:num w:numId="17" w16cid:durableId="1801680105">
    <w:abstractNumId w:val="28"/>
  </w:num>
  <w:num w:numId="18" w16cid:durableId="2071998960">
    <w:abstractNumId w:val="2"/>
    <w:lvlOverride w:ilvl="0">
      <w:lvl w:ilvl="0">
        <w:start w:val="1"/>
        <w:numFmt w:val="bullet"/>
        <w:pStyle w:val="ListBullet2"/>
        <w:lvlText w:val=""/>
        <w:legacy w:legacy="1" w:legacySpace="0" w:legacyIndent="720"/>
        <w:lvlJc w:val="left"/>
        <w:pPr>
          <w:ind w:left="1440" w:hanging="720"/>
        </w:pPr>
        <w:rPr>
          <w:rFonts w:ascii="Symbol" w:hAnsi="Symbol" w:hint="default"/>
        </w:rPr>
      </w:lvl>
    </w:lvlOverride>
  </w:num>
  <w:num w:numId="19" w16cid:durableId="81491737">
    <w:abstractNumId w:val="10"/>
  </w:num>
  <w:num w:numId="20" w16cid:durableId="1211115873">
    <w:abstractNumId w:val="5"/>
  </w:num>
  <w:num w:numId="21" w16cid:durableId="1381897201">
    <w:abstractNumId w:val="1"/>
  </w:num>
  <w:num w:numId="22" w16cid:durableId="1266115158">
    <w:abstractNumId w:val="27"/>
  </w:num>
  <w:num w:numId="23" w16cid:durableId="34931900">
    <w:abstractNumId w:val="1"/>
  </w:num>
  <w:num w:numId="24" w16cid:durableId="353313877">
    <w:abstractNumId w:val="7"/>
  </w:num>
  <w:num w:numId="25" w16cid:durableId="366297002">
    <w:abstractNumId w:val="9"/>
  </w:num>
  <w:num w:numId="26" w16cid:durableId="2072192624">
    <w:abstractNumId w:val="11"/>
  </w:num>
  <w:num w:numId="27" w16cid:durableId="470832420">
    <w:abstractNumId w:val="19"/>
  </w:num>
  <w:num w:numId="28" w16cid:durableId="422802369">
    <w:abstractNumId w:val="16"/>
  </w:num>
  <w:num w:numId="29" w16cid:durableId="1234003744">
    <w:abstractNumId w:val="3"/>
  </w:num>
  <w:num w:numId="30" w16cid:durableId="1174881069">
    <w:abstractNumId w:val="2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cotte, Robin">
    <w15:presenceInfo w15:providerId="AD" w15:userId="S::rmarcotte@naic.org::a1b2a964-3ea4-4632-b2ed-def413f86b2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9B4"/>
    <w:rsid w:val="00002ACC"/>
    <w:rsid w:val="00004652"/>
    <w:rsid w:val="00016321"/>
    <w:rsid w:val="00034B2F"/>
    <w:rsid w:val="00045FC9"/>
    <w:rsid w:val="000579B6"/>
    <w:rsid w:val="00062300"/>
    <w:rsid w:val="00087DBD"/>
    <w:rsid w:val="00091380"/>
    <w:rsid w:val="000967FA"/>
    <w:rsid w:val="000B026B"/>
    <w:rsid w:val="000B372C"/>
    <w:rsid w:val="000B65E1"/>
    <w:rsid w:val="000D6AE8"/>
    <w:rsid w:val="000E1131"/>
    <w:rsid w:val="000E16CA"/>
    <w:rsid w:val="00101A75"/>
    <w:rsid w:val="001103A5"/>
    <w:rsid w:val="00133830"/>
    <w:rsid w:val="0013539B"/>
    <w:rsid w:val="001677C7"/>
    <w:rsid w:val="001760A7"/>
    <w:rsid w:val="00184144"/>
    <w:rsid w:val="0019505A"/>
    <w:rsid w:val="001B3138"/>
    <w:rsid w:val="001C528E"/>
    <w:rsid w:val="001F3CF4"/>
    <w:rsid w:val="001F46EB"/>
    <w:rsid w:val="00203FF7"/>
    <w:rsid w:val="002046F5"/>
    <w:rsid w:val="00261273"/>
    <w:rsid w:val="002A1316"/>
    <w:rsid w:val="002A44FE"/>
    <w:rsid w:val="002B157D"/>
    <w:rsid w:val="002D70E6"/>
    <w:rsid w:val="002F6FF9"/>
    <w:rsid w:val="0030192A"/>
    <w:rsid w:val="00304CEC"/>
    <w:rsid w:val="003148E8"/>
    <w:rsid w:val="00325660"/>
    <w:rsid w:val="003325E9"/>
    <w:rsid w:val="00333FC0"/>
    <w:rsid w:val="00335B42"/>
    <w:rsid w:val="003415C3"/>
    <w:rsid w:val="0034544B"/>
    <w:rsid w:val="0035609F"/>
    <w:rsid w:val="00357190"/>
    <w:rsid w:val="0039600A"/>
    <w:rsid w:val="0039685C"/>
    <w:rsid w:val="003A2D8D"/>
    <w:rsid w:val="003B12DE"/>
    <w:rsid w:val="003B2CEE"/>
    <w:rsid w:val="0040093D"/>
    <w:rsid w:val="0040337C"/>
    <w:rsid w:val="004128F1"/>
    <w:rsid w:val="00416B48"/>
    <w:rsid w:val="00422CB8"/>
    <w:rsid w:val="00430384"/>
    <w:rsid w:val="00434970"/>
    <w:rsid w:val="00435DAC"/>
    <w:rsid w:val="0044022E"/>
    <w:rsid w:val="00446244"/>
    <w:rsid w:val="004516AB"/>
    <w:rsid w:val="00452842"/>
    <w:rsid w:val="004829CD"/>
    <w:rsid w:val="0048680B"/>
    <w:rsid w:val="00490996"/>
    <w:rsid w:val="004953BB"/>
    <w:rsid w:val="0049733D"/>
    <w:rsid w:val="004A166E"/>
    <w:rsid w:val="004B51B6"/>
    <w:rsid w:val="004D085C"/>
    <w:rsid w:val="004D4855"/>
    <w:rsid w:val="004E2BB9"/>
    <w:rsid w:val="004E3B7D"/>
    <w:rsid w:val="005053C8"/>
    <w:rsid w:val="005170EB"/>
    <w:rsid w:val="0055420B"/>
    <w:rsid w:val="00562444"/>
    <w:rsid w:val="0057078A"/>
    <w:rsid w:val="005A259E"/>
    <w:rsid w:val="005B478B"/>
    <w:rsid w:val="005E15E0"/>
    <w:rsid w:val="00624E04"/>
    <w:rsid w:val="00626152"/>
    <w:rsid w:val="00626EC0"/>
    <w:rsid w:val="00630368"/>
    <w:rsid w:val="00634598"/>
    <w:rsid w:val="00637C40"/>
    <w:rsid w:val="00647B37"/>
    <w:rsid w:val="00654938"/>
    <w:rsid w:val="00676A9F"/>
    <w:rsid w:val="00690138"/>
    <w:rsid w:val="006B37DD"/>
    <w:rsid w:val="006D3A59"/>
    <w:rsid w:val="006E70EF"/>
    <w:rsid w:val="00706B68"/>
    <w:rsid w:val="0071071F"/>
    <w:rsid w:val="00715743"/>
    <w:rsid w:val="0072525D"/>
    <w:rsid w:val="0072798F"/>
    <w:rsid w:val="007306B9"/>
    <w:rsid w:val="00756AE3"/>
    <w:rsid w:val="007574AB"/>
    <w:rsid w:val="00761440"/>
    <w:rsid w:val="007646F6"/>
    <w:rsid w:val="00774EEB"/>
    <w:rsid w:val="007767B8"/>
    <w:rsid w:val="007774AA"/>
    <w:rsid w:val="00777DF0"/>
    <w:rsid w:val="00794B81"/>
    <w:rsid w:val="00795898"/>
    <w:rsid w:val="007B4554"/>
    <w:rsid w:val="007E7901"/>
    <w:rsid w:val="007F1389"/>
    <w:rsid w:val="007F344C"/>
    <w:rsid w:val="00806FC1"/>
    <w:rsid w:val="00816CE9"/>
    <w:rsid w:val="00830174"/>
    <w:rsid w:val="008424D9"/>
    <w:rsid w:val="008758B4"/>
    <w:rsid w:val="008869A6"/>
    <w:rsid w:val="00887EFD"/>
    <w:rsid w:val="008C3A60"/>
    <w:rsid w:val="008C59AA"/>
    <w:rsid w:val="008F4535"/>
    <w:rsid w:val="00904AA9"/>
    <w:rsid w:val="0092196B"/>
    <w:rsid w:val="009249B4"/>
    <w:rsid w:val="00957780"/>
    <w:rsid w:val="00972A11"/>
    <w:rsid w:val="00980638"/>
    <w:rsid w:val="00984FA6"/>
    <w:rsid w:val="0098632A"/>
    <w:rsid w:val="009B20EB"/>
    <w:rsid w:val="009C702B"/>
    <w:rsid w:val="009E0AB8"/>
    <w:rsid w:val="009E498C"/>
    <w:rsid w:val="009E75CC"/>
    <w:rsid w:val="00A11581"/>
    <w:rsid w:val="00A202AF"/>
    <w:rsid w:val="00A541A3"/>
    <w:rsid w:val="00A73891"/>
    <w:rsid w:val="00A82C39"/>
    <w:rsid w:val="00A92C59"/>
    <w:rsid w:val="00AA1DC0"/>
    <w:rsid w:val="00AA6691"/>
    <w:rsid w:val="00AC14AF"/>
    <w:rsid w:val="00AC3CBF"/>
    <w:rsid w:val="00AC6B73"/>
    <w:rsid w:val="00AE6149"/>
    <w:rsid w:val="00AE74CF"/>
    <w:rsid w:val="00B10C19"/>
    <w:rsid w:val="00B26291"/>
    <w:rsid w:val="00B30CA0"/>
    <w:rsid w:val="00BB5939"/>
    <w:rsid w:val="00BE4CCA"/>
    <w:rsid w:val="00C04FA0"/>
    <w:rsid w:val="00C051DB"/>
    <w:rsid w:val="00C26B71"/>
    <w:rsid w:val="00C6544D"/>
    <w:rsid w:val="00C71C2C"/>
    <w:rsid w:val="00C9066D"/>
    <w:rsid w:val="00C96603"/>
    <w:rsid w:val="00CA39BF"/>
    <w:rsid w:val="00CA4E49"/>
    <w:rsid w:val="00CB7CFA"/>
    <w:rsid w:val="00CC53AA"/>
    <w:rsid w:val="00CD6BDD"/>
    <w:rsid w:val="00CE30DF"/>
    <w:rsid w:val="00CE3B76"/>
    <w:rsid w:val="00CF3750"/>
    <w:rsid w:val="00D21513"/>
    <w:rsid w:val="00D506C4"/>
    <w:rsid w:val="00D6623D"/>
    <w:rsid w:val="00D66EE3"/>
    <w:rsid w:val="00D924B0"/>
    <w:rsid w:val="00DA1C46"/>
    <w:rsid w:val="00DC071A"/>
    <w:rsid w:val="00DF407B"/>
    <w:rsid w:val="00DF7164"/>
    <w:rsid w:val="00E01062"/>
    <w:rsid w:val="00E077F0"/>
    <w:rsid w:val="00E136A0"/>
    <w:rsid w:val="00E2462E"/>
    <w:rsid w:val="00E30ACC"/>
    <w:rsid w:val="00E90A65"/>
    <w:rsid w:val="00EA2736"/>
    <w:rsid w:val="00EC15C1"/>
    <w:rsid w:val="00EC2CDF"/>
    <w:rsid w:val="00EC61F1"/>
    <w:rsid w:val="00EF5FAA"/>
    <w:rsid w:val="00EF660A"/>
    <w:rsid w:val="00EF720B"/>
    <w:rsid w:val="00F04F9A"/>
    <w:rsid w:val="00F05F13"/>
    <w:rsid w:val="00F179AD"/>
    <w:rsid w:val="00F22D0A"/>
    <w:rsid w:val="00F36D97"/>
    <w:rsid w:val="00F45D51"/>
    <w:rsid w:val="00F723F1"/>
    <w:rsid w:val="00F858B9"/>
    <w:rsid w:val="00FE2069"/>
    <w:rsid w:val="00FE7FAA"/>
    <w:rsid w:val="00FF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EA474C"/>
  <w15:docId w15:val="{96BD7657-AB61-4801-BDC0-682CBCEAE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rsid w:val="003454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Cs w:val="20"/>
    </w:rPr>
  </w:style>
  <w:style w:type="paragraph" w:styleId="BodyText2">
    <w:name w:val="Body Text 2"/>
    <w:basedOn w:val="Normal"/>
    <w:link w:val="BodyText2Char"/>
    <w:pPr>
      <w:jc w:val="both"/>
    </w:pPr>
    <w:rPr>
      <w:b/>
      <w:bCs/>
      <w:sz w:val="22"/>
      <w:szCs w:val="20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both"/>
    </w:pPr>
    <w:rPr>
      <w:sz w:val="22"/>
    </w:rPr>
  </w:style>
  <w:style w:type="character" w:styleId="PageNumber">
    <w:name w:val="page number"/>
    <w:basedOn w:val="DefaultParagraphFont"/>
  </w:style>
  <w:style w:type="paragraph" w:styleId="ListContinue">
    <w:name w:val="List Continue"/>
    <w:basedOn w:val="Normal"/>
    <w:rsid w:val="00E2462E"/>
    <w:pPr>
      <w:spacing w:after="220"/>
      <w:jc w:val="both"/>
    </w:pPr>
    <w:rPr>
      <w:sz w:val="22"/>
      <w:szCs w:val="20"/>
    </w:rPr>
  </w:style>
  <w:style w:type="character" w:styleId="Hyperlink">
    <w:name w:val="Hyperlink"/>
    <w:rsid w:val="00980638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980638"/>
    <w:pPr>
      <w:jc w:val="center"/>
    </w:pPr>
    <w:rPr>
      <w:rFonts w:ascii="Arial" w:hAnsi="Arial"/>
      <w:b/>
      <w:snapToGrid w:val="0"/>
      <w:color w:val="000000"/>
      <w:sz w:val="20"/>
      <w:szCs w:val="20"/>
    </w:rPr>
  </w:style>
  <w:style w:type="character" w:customStyle="1" w:styleId="SubtitleChar">
    <w:name w:val="Subtitle Char"/>
    <w:link w:val="Subtitle"/>
    <w:rsid w:val="00980638"/>
    <w:rPr>
      <w:rFonts w:ascii="Arial" w:hAnsi="Arial"/>
      <w:b/>
      <w:snapToGrid w:val="0"/>
      <w:color w:val="000000"/>
    </w:rPr>
  </w:style>
  <w:style w:type="paragraph" w:customStyle="1" w:styleId="Indent5">
    <w:name w:val="Indent .5&quot;"/>
    <w:basedOn w:val="Normal"/>
    <w:rsid w:val="00980638"/>
    <w:pPr>
      <w:keepNext/>
      <w:spacing w:after="220"/>
      <w:ind w:left="720"/>
      <w:jc w:val="both"/>
      <w:outlineLvl w:val="0"/>
    </w:pPr>
    <w:rPr>
      <w:sz w:val="22"/>
      <w:szCs w:val="20"/>
    </w:rPr>
  </w:style>
  <w:style w:type="paragraph" w:customStyle="1" w:styleId="Subtitle1">
    <w:name w:val="Subtitle1"/>
    <w:basedOn w:val="Heading2"/>
    <w:rsid w:val="00980638"/>
    <w:pPr>
      <w:spacing w:after="220"/>
    </w:pPr>
    <w:rPr>
      <w:b/>
      <w:sz w:val="22"/>
    </w:rPr>
  </w:style>
  <w:style w:type="paragraph" w:customStyle="1" w:styleId="TitleCenter">
    <w:name w:val="TitleCenter"/>
    <w:basedOn w:val="Normal"/>
    <w:rsid w:val="00980638"/>
    <w:pPr>
      <w:spacing w:after="220"/>
      <w:jc w:val="center"/>
    </w:pPr>
    <w:rPr>
      <w:b/>
      <w:sz w:val="22"/>
      <w:szCs w:val="20"/>
    </w:rPr>
  </w:style>
  <w:style w:type="paragraph" w:customStyle="1" w:styleId="Indent5a">
    <w:name w:val="Indent .5a"/>
    <w:basedOn w:val="Indent5"/>
    <w:rsid w:val="00980638"/>
    <w:pPr>
      <w:spacing w:after="0"/>
    </w:pPr>
  </w:style>
  <w:style w:type="paragraph" w:customStyle="1" w:styleId="Line">
    <w:name w:val="Line"/>
    <w:basedOn w:val="Normal"/>
    <w:autoRedefine/>
    <w:rsid w:val="00980638"/>
    <w:pPr>
      <w:tabs>
        <w:tab w:val="left" w:leader="underscore" w:pos="9360"/>
      </w:tabs>
      <w:spacing w:after="220"/>
    </w:pPr>
    <w:rPr>
      <w:sz w:val="22"/>
      <w:szCs w:val="20"/>
    </w:rPr>
  </w:style>
  <w:style w:type="paragraph" w:customStyle="1" w:styleId="Line-a">
    <w:name w:val="Line-a"/>
    <w:basedOn w:val="Line"/>
    <w:rsid w:val="00980638"/>
    <w:pPr>
      <w:spacing w:after="0"/>
    </w:pPr>
  </w:style>
  <w:style w:type="paragraph" w:customStyle="1" w:styleId="Line15a">
    <w:name w:val="Line 1.5&quot;a"/>
    <w:basedOn w:val="Normal"/>
    <w:rsid w:val="00980638"/>
    <w:pPr>
      <w:tabs>
        <w:tab w:val="left" w:leader="underscore" w:pos="2160"/>
      </w:tabs>
    </w:pPr>
    <w:rPr>
      <w:sz w:val="22"/>
      <w:szCs w:val="20"/>
    </w:rPr>
  </w:style>
  <w:style w:type="paragraph" w:customStyle="1" w:styleId="Indent0">
    <w:name w:val="Indent 0"/>
    <w:basedOn w:val="Normal"/>
    <w:rsid w:val="00980638"/>
    <w:pPr>
      <w:keepNext/>
      <w:spacing w:after="220"/>
      <w:jc w:val="both"/>
      <w:outlineLvl w:val="0"/>
    </w:pPr>
    <w:rPr>
      <w:sz w:val="22"/>
      <w:szCs w:val="20"/>
    </w:rPr>
  </w:style>
  <w:style w:type="paragraph" w:customStyle="1" w:styleId="Line2a">
    <w:name w:val="Line 2&quot;a"/>
    <w:basedOn w:val="Line15a"/>
    <w:rsid w:val="00980638"/>
    <w:pPr>
      <w:tabs>
        <w:tab w:val="clear" w:pos="2160"/>
        <w:tab w:val="left" w:leader="underscore" w:pos="2880"/>
      </w:tabs>
      <w:jc w:val="both"/>
    </w:pPr>
  </w:style>
  <w:style w:type="paragraph" w:styleId="ListNumber2">
    <w:name w:val="List Number 2"/>
    <w:basedOn w:val="Normal"/>
    <w:rsid w:val="00984FA6"/>
    <w:pPr>
      <w:numPr>
        <w:ilvl w:val="3"/>
        <w:numId w:val="2"/>
      </w:numPr>
    </w:pPr>
    <w:rPr>
      <w:sz w:val="20"/>
      <w:szCs w:val="20"/>
    </w:rPr>
  </w:style>
  <w:style w:type="character" w:styleId="Strong">
    <w:name w:val="Strong"/>
    <w:qFormat/>
    <w:rsid w:val="008758B4"/>
    <w:rPr>
      <w:b/>
      <w:bCs/>
    </w:rPr>
  </w:style>
  <w:style w:type="paragraph" w:styleId="FootnoteText">
    <w:name w:val="footnote text"/>
    <w:basedOn w:val="Normal"/>
    <w:semiHidden/>
    <w:rsid w:val="00184144"/>
    <w:pPr>
      <w:spacing w:after="220"/>
    </w:pPr>
    <w:rPr>
      <w:sz w:val="20"/>
      <w:szCs w:val="20"/>
    </w:rPr>
  </w:style>
  <w:style w:type="character" w:styleId="FootnoteReference">
    <w:name w:val="footnote reference"/>
    <w:semiHidden/>
    <w:rsid w:val="00184144"/>
    <w:rPr>
      <w:vertAlign w:val="superscript"/>
    </w:rPr>
  </w:style>
  <w:style w:type="paragraph" w:styleId="ListNumber3">
    <w:name w:val="List Number 3"/>
    <w:basedOn w:val="Normal"/>
    <w:rsid w:val="0034544B"/>
    <w:pPr>
      <w:numPr>
        <w:numId w:val="14"/>
      </w:numPr>
    </w:pPr>
  </w:style>
  <w:style w:type="paragraph" w:styleId="ListBullet2">
    <w:name w:val="List Bullet 2"/>
    <w:basedOn w:val="Normal"/>
    <w:autoRedefine/>
    <w:rsid w:val="0034544B"/>
    <w:pPr>
      <w:numPr>
        <w:numId w:val="18"/>
      </w:numPr>
      <w:spacing w:after="220"/>
      <w:jc w:val="both"/>
    </w:pPr>
    <w:rPr>
      <w:i/>
      <w:color w:val="000000"/>
      <w:sz w:val="22"/>
      <w:szCs w:val="20"/>
    </w:rPr>
  </w:style>
  <w:style w:type="paragraph" w:styleId="ListNumber">
    <w:name w:val="List Number"/>
    <w:basedOn w:val="Normal"/>
    <w:rsid w:val="00452842"/>
    <w:pPr>
      <w:numPr>
        <w:numId w:val="21"/>
      </w:numPr>
    </w:pPr>
  </w:style>
  <w:style w:type="paragraph" w:customStyle="1" w:styleId="Default">
    <w:name w:val="Default"/>
    <w:rsid w:val="004E2BB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2Char">
    <w:name w:val="Body Text 2 Char"/>
    <w:link w:val="BodyText2"/>
    <w:rsid w:val="00490996"/>
    <w:rPr>
      <w:b/>
      <w:bCs/>
      <w:sz w:val="22"/>
    </w:rPr>
  </w:style>
  <w:style w:type="paragraph" w:styleId="BodyTextIndent">
    <w:name w:val="Body Text Indent"/>
    <w:basedOn w:val="Normal"/>
    <w:link w:val="BodyTextIndentChar"/>
    <w:semiHidden/>
    <w:unhideWhenUsed/>
    <w:rsid w:val="00647B3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647B37"/>
    <w:rPr>
      <w:sz w:val="24"/>
      <w:szCs w:val="24"/>
    </w:rPr>
  </w:style>
  <w:style w:type="paragraph" w:styleId="Revision">
    <w:name w:val="Revision"/>
    <w:hidden/>
    <w:uiPriority w:val="99"/>
    <w:semiHidden/>
    <w:rsid w:val="000B026B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E75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11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0FEDF019004E4AB00FDE98BFC1B847" ma:contentTypeVersion="19" ma:contentTypeDescription="Create a new document." ma:contentTypeScope="" ma:versionID="91f85cc8dc4a47803c08097b7e297636">
  <xsd:schema xmlns:xsd="http://www.w3.org/2001/XMLSchema" xmlns:xs="http://www.w3.org/2001/XMLSchema" xmlns:p="http://schemas.microsoft.com/office/2006/metadata/properties" xmlns:ns2="dbd46520-c392-41b5-9f68-fe7486eefad7" xmlns:ns3="826143e3-bbcb-45bb-8829-107013e701e5" xmlns:ns4="3c9e15a3-223f-4584-afb1-1dbe0b3878fa" targetNamespace="http://schemas.microsoft.com/office/2006/metadata/properties" ma:root="true" ma:fieldsID="bf389c20472442bd1cd255c3f3e66553" ns2:_="" ns3:_="" ns4:_="">
    <xsd:import namespace="dbd46520-c392-41b5-9f68-fe7486eefad7"/>
    <xsd:import namespace="826143e3-bbcb-45bb-8829-107013e701e5"/>
    <xsd:import namespace="3c9e15a3-223f-4584-afb1-1dbe0b3878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LengthInSeconds" minOccurs="0"/>
                <xsd:element ref="ns2:Progress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46520-c392-41b5-9f68-fe7486eef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28e0220-fee2-4e32-9192-0559fdf47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ProgressStatus" ma:index="25" nillable="true" ma:displayName="Progress Status" ma:default="Not Started" ma:description="Green = Complete&#10;Yellow = In-Progress&#10;Red = Not Started" ma:format="Dropdown" ma:internalName="ProgressStatus">
      <xsd:simpleType>
        <xsd:union memberTypes="dms:Text">
          <xsd:simpleType>
            <xsd:restriction base="dms:Choice">
              <xsd:enumeration value="Complete"/>
              <xsd:enumeration value="Pending 2nd Review"/>
              <xsd:enumeration value="Ready for Review"/>
              <xsd:enumeration value="In-Progress"/>
              <xsd:enumeration value="Not Started"/>
            </xsd:restriction>
          </xsd:simpleType>
        </xsd:un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6143e3-bbcb-45bb-8829-107013e701e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e15a3-223f-4584-afb1-1dbe0b3878f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57f632e-5ad0-4c8c-a771-480ef62b4bfd}" ma:internalName="TaxCatchAll" ma:showField="CatchAllData" ma:web="826143e3-bbcb-45bb-8829-107013e701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9e15a3-223f-4584-afb1-1dbe0b3878fa" xsi:nil="true"/>
    <lcf76f155ced4ddcb4097134ff3c332f xmlns="dbd46520-c392-41b5-9f68-fe7486eefad7">
      <Terms xmlns="http://schemas.microsoft.com/office/infopath/2007/PartnerControls"/>
    </lcf76f155ced4ddcb4097134ff3c332f>
    <ProgressStatus xmlns="dbd46520-c392-41b5-9f68-fe7486eefad7">Ready for Review</ProgressStatus>
  </documentManagement>
</p:properties>
</file>

<file path=customXml/itemProps1.xml><?xml version="1.0" encoding="utf-8"?>
<ds:datastoreItem xmlns:ds="http://schemas.openxmlformats.org/officeDocument/2006/customXml" ds:itemID="{E80C1648-9339-4652-A793-1DC3C2B430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D4581D-0AF6-41AF-BCE7-D66F07A362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d46520-c392-41b5-9f68-fe7486eefad7"/>
    <ds:schemaRef ds:uri="826143e3-bbcb-45bb-8829-107013e701e5"/>
    <ds:schemaRef ds:uri="3c9e15a3-223f-4584-afb1-1dbe0b3878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2116DE-A9E3-4368-85A4-B7B44E8B48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F32BA0-0A36-412D-9D37-8A12DC956502}">
  <ds:schemaRefs>
    <ds:schemaRef ds:uri="http://purl.org/dc/elements/1.1/"/>
    <ds:schemaRef ds:uri="3c9e15a3-223f-4584-afb1-1dbe0b3878fa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schemas.openxmlformats.org/package/2006/metadata/core-properties"/>
    <ds:schemaRef ds:uri="dbd46520-c392-41b5-9f68-fe7486eefad7"/>
    <ds:schemaRef ds:uri="http://schemas.microsoft.com/office/infopath/2007/PartnerControls"/>
    <ds:schemaRef ds:uri="826143e3-bbcb-45bb-8829-107013e701e5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802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Statutory Accounting Principles Working Group</vt:lpstr>
    </vt:vector>
  </TitlesOfParts>
  <Company>NAIC</Company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Statutory Accounting Principles Working Group</dc:title>
  <dc:subject/>
  <dc:creator>Lhunsuck</dc:creator>
  <cp:keywords/>
  <dc:description/>
  <cp:lastModifiedBy>Oden, Wil</cp:lastModifiedBy>
  <cp:revision>22</cp:revision>
  <cp:lastPrinted>2011-03-01T22:07:00Z</cp:lastPrinted>
  <dcterms:created xsi:type="dcterms:W3CDTF">2025-02-28T14:57:00Z</dcterms:created>
  <dcterms:modified xsi:type="dcterms:W3CDTF">2025-07-24T21:15:00Z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0x010100DD0FEDF019004E4AB00FDE98BFC1B847</vt:lpwstr>
  </property>
  <property fmtid="{D5CDD505-2E9C-101B-9397-08002B2CF9AE}" pid="3" name="MediaServiceImageTags">
    <vt:lpwstr/>
  </property>
  <property fmtid="{D5CDD505-2E9C-101B-9397-08002B2CF9AE}" pid="4" name="ProgressStatus">
    <vt:lpwstr>Ready for Review</vt:lpwstr>
  </property>
  <property fmtid="{D5CDD505-2E9C-101B-9397-08002B2CF9AE}" pid="5" name="Test">
    <vt:filetime>2025-03-24T05:00:00Z</vt:filetime>
  </property>
</Properties>
</file>